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77777777"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[номер]</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26C18230"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Заказчика</w:t>
      </w:r>
      <w:r w:rsidRPr="0080728B">
        <w:rPr>
          <w:rFonts w:ascii="Times New Roman" w:hAnsi="Times New Roman" w:cs="Times New Roman"/>
          <w:b/>
          <w:bCs/>
          <w:sz w:val="22"/>
          <w:szCs w:val="22"/>
        </w:rPr>
        <w:t>]</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42F37C25" w14:textId="77777777"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г. [</w:t>
      </w:r>
      <w:r w:rsidRPr="0080728B">
        <w:rPr>
          <w:rFonts w:ascii="Times New Roman" w:hAnsi="Times New Roman" w:cs="Times New Roman"/>
          <w:b/>
          <w:bCs/>
          <w:i/>
          <w:sz w:val="22"/>
          <w:szCs w:val="22"/>
        </w:rPr>
        <w:t>город</w:t>
      </w:r>
      <w:r w:rsidRPr="0080728B">
        <w:rPr>
          <w:rFonts w:ascii="Times New Roman" w:hAnsi="Times New Roman" w:cs="Times New Roman"/>
          <w:b/>
          <w:bCs/>
          <w:sz w:val="22"/>
          <w:szCs w:val="22"/>
        </w:rPr>
        <w:t>]</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77777777"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Pr="000D2D16">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1F8B4620" w14:textId="77777777" w:rsidR="008F3F84" w:rsidRPr="000D2D16" w:rsidRDefault="00884B80"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12</w:t>
        </w:r>
        <w:r w:rsidR="008F3F84" w:rsidRPr="000D2D16">
          <w:rPr>
            <w:rFonts w:ascii="Times New Roman" w:eastAsia="Times New Roman" w:hAnsi="Times New Roman" w:cs="Times New Roman"/>
            <w:bCs/>
            <w:noProof/>
            <w:webHidden/>
            <w:sz w:val="22"/>
            <w:szCs w:val="22"/>
          </w:rPr>
          <w:fldChar w:fldCharType="end"/>
        </w:r>
      </w:hyperlink>
    </w:p>
    <w:p w14:paraId="3D0DFB30"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12</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16</w:t>
        </w:r>
        <w:r w:rsidR="008F3F84" w:rsidRPr="000D2D16">
          <w:rPr>
            <w:rFonts w:ascii="Times New Roman" w:eastAsia="Times New Roman" w:hAnsi="Times New Roman" w:cs="Times New Roman"/>
            <w:bCs/>
            <w:noProof/>
            <w:webHidden/>
            <w:sz w:val="22"/>
            <w:szCs w:val="22"/>
          </w:rPr>
          <w:fldChar w:fldCharType="end"/>
        </w:r>
      </w:hyperlink>
    </w:p>
    <w:p w14:paraId="7928133A"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17</w:t>
        </w:r>
        <w:r w:rsidR="008F3F84" w:rsidRPr="000D2D16">
          <w:rPr>
            <w:rFonts w:ascii="Times New Roman" w:eastAsia="Times New Roman" w:hAnsi="Times New Roman" w:cs="Times New Roman"/>
            <w:bCs/>
            <w:noProof/>
            <w:webHidden/>
            <w:sz w:val="22"/>
            <w:szCs w:val="22"/>
          </w:rPr>
          <w:fldChar w:fldCharType="end"/>
        </w:r>
      </w:hyperlink>
    </w:p>
    <w:p w14:paraId="1176804C"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17</w:t>
        </w:r>
        <w:r w:rsidR="008F3F84" w:rsidRPr="000D2D16">
          <w:rPr>
            <w:rFonts w:ascii="Times New Roman" w:eastAsia="Times New Roman" w:hAnsi="Times New Roman" w:cs="Times New Roman"/>
            <w:bCs/>
            <w:noProof/>
            <w:webHidden/>
            <w:sz w:val="22"/>
            <w:szCs w:val="22"/>
          </w:rPr>
          <w:fldChar w:fldCharType="end"/>
        </w:r>
      </w:hyperlink>
    </w:p>
    <w:p w14:paraId="0A24B090"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18</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20</w:t>
        </w:r>
        <w:r w:rsidR="008F3F84" w:rsidRPr="000D2D16">
          <w:rPr>
            <w:rFonts w:ascii="Times New Roman" w:eastAsia="Times New Roman" w:hAnsi="Times New Roman" w:cs="Times New Roman"/>
            <w:bCs/>
            <w:noProof/>
            <w:webHidden/>
            <w:sz w:val="22"/>
            <w:szCs w:val="22"/>
          </w:rPr>
          <w:fldChar w:fldCharType="end"/>
        </w:r>
      </w:hyperlink>
    </w:p>
    <w:p w14:paraId="0F69E3F9" w14:textId="77777777" w:rsidR="008F3F84" w:rsidRPr="000D2D16" w:rsidRDefault="00884B80"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6C5B8B1D"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0EF4D891"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6224DE0F"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B67C5CF"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171C604E"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6A75C77" w14:textId="77777777" w:rsidR="008F3F84" w:rsidRPr="000D2D16" w:rsidRDefault="00884B80"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4D9309B0"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1CE77138"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75EF215F" w14:textId="77777777" w:rsidR="008F3F84" w:rsidRPr="000D2D16" w:rsidRDefault="00884B80"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71E023E8"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22BE090B" w14:textId="77777777" w:rsidR="008F3F84" w:rsidRPr="000D2D16" w:rsidRDefault="00884B80"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6F6DA79C"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5CC409DA"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884B80"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6" w:history="1">
        <w:r w:rsidR="008F3F84" w:rsidRPr="000D2D16">
          <w:rPr>
            <w:rFonts w:ascii="Times New Roman" w:eastAsia="Times New Roman" w:hAnsi="Times New Roman" w:cs="Times New Roman"/>
            <w:bCs/>
            <w:noProof/>
            <w:sz w:val="22"/>
            <w:szCs w:val="22"/>
            <w:u w:val="single"/>
          </w:rPr>
          <w:t>Приложение № 1 Задание на проектирование</w:t>
        </w:r>
        <w:r w:rsidR="008F3F84" w:rsidRPr="000D2D16">
          <w:rPr>
            <w:rFonts w:ascii="Times New Roman" w:eastAsia="Times New Roman" w:hAnsi="Times New Roman" w:cs="Times New Roman"/>
            <w:bCs/>
            <w:noProof/>
            <w:webHidden/>
            <w:sz w:val="22"/>
            <w:szCs w:val="22"/>
          </w:rPr>
          <w:tab/>
          <w:t>45</w:t>
        </w:r>
      </w:hyperlink>
    </w:p>
    <w:p w14:paraId="7421F277"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7" w:history="1">
        <w:r w:rsidR="008F3F84" w:rsidRPr="000D2D16">
          <w:rPr>
            <w:rFonts w:ascii="Times New Roman" w:eastAsia="Times New Roman" w:hAnsi="Times New Roman" w:cs="Times New Roman"/>
            <w:bCs/>
            <w:noProof/>
            <w:sz w:val="22"/>
            <w:szCs w:val="22"/>
            <w:u w:val="single"/>
          </w:rPr>
          <w:t>Приложение № 2 Форма акта сдачи-приемки результатов выполненных работ</w:t>
        </w:r>
        <w:r w:rsidR="008F3F84" w:rsidRPr="000D2D16">
          <w:rPr>
            <w:rFonts w:ascii="Times New Roman" w:eastAsia="Times New Roman" w:hAnsi="Times New Roman" w:cs="Times New Roman"/>
            <w:bCs/>
            <w:noProof/>
            <w:webHidden/>
            <w:sz w:val="22"/>
            <w:szCs w:val="22"/>
          </w:rPr>
          <w:tab/>
          <w:t>46</w:t>
        </w:r>
      </w:hyperlink>
    </w:p>
    <w:p w14:paraId="555FACC6"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8" w:history="1">
        <w:r w:rsidR="008F3F84" w:rsidRPr="000D2D16">
          <w:rPr>
            <w:rFonts w:ascii="Times New Roman" w:eastAsia="Times New Roman" w:hAnsi="Times New Roman" w:cs="Times New Roman"/>
            <w:bCs/>
            <w:noProof/>
            <w:sz w:val="22"/>
            <w:szCs w:val="22"/>
            <w:u w:val="single"/>
          </w:rPr>
          <w:t>Приложение № 3 Форма акта сдачи-приемки Исходных данных</w:t>
        </w:r>
        <w:r w:rsidR="008F3F84" w:rsidRPr="000D2D16">
          <w:rPr>
            <w:rFonts w:ascii="Times New Roman" w:eastAsia="Times New Roman" w:hAnsi="Times New Roman" w:cs="Times New Roman"/>
            <w:bCs/>
            <w:noProof/>
            <w:webHidden/>
            <w:sz w:val="22"/>
            <w:szCs w:val="22"/>
          </w:rPr>
          <w:tab/>
          <w:t>47</w:t>
        </w:r>
      </w:hyperlink>
    </w:p>
    <w:p w14:paraId="52741759"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9" w:history="1">
        <w:r w:rsidR="008F3F84" w:rsidRPr="000D2D16">
          <w:rPr>
            <w:rFonts w:ascii="Times New Roman" w:eastAsia="Times New Roman" w:hAnsi="Times New Roman" w:cs="Times New Roman"/>
            <w:bCs/>
            <w:noProof/>
            <w:sz w:val="22"/>
            <w:szCs w:val="22"/>
            <w:u w:val="single"/>
          </w:rPr>
          <w:t>Приложение № 4 Протокол согласования договорной цены</w:t>
        </w:r>
        <w:r w:rsidR="008F3F84" w:rsidRPr="000D2D16">
          <w:rPr>
            <w:rFonts w:ascii="Times New Roman" w:eastAsia="Times New Roman" w:hAnsi="Times New Roman" w:cs="Times New Roman"/>
            <w:bCs/>
            <w:noProof/>
            <w:webHidden/>
            <w:sz w:val="22"/>
            <w:szCs w:val="22"/>
          </w:rPr>
          <w:tab/>
          <w:t>48</w:t>
        </w:r>
      </w:hyperlink>
    </w:p>
    <w:p w14:paraId="4AB08EFE"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0" w:history="1">
        <w:r w:rsidR="008F3F84" w:rsidRPr="000D2D16">
          <w:rPr>
            <w:rFonts w:ascii="Times New Roman" w:eastAsia="Times New Roman" w:hAnsi="Times New Roman" w:cs="Times New Roman"/>
            <w:bCs/>
            <w:noProof/>
            <w:sz w:val="22"/>
            <w:szCs w:val="22"/>
            <w:u w:val="single"/>
          </w:rPr>
          <w:t>Приложение № 5 Авторский надзор</w:t>
        </w:r>
        <w:r w:rsidR="008F3F84" w:rsidRPr="000D2D16">
          <w:rPr>
            <w:rFonts w:ascii="Times New Roman" w:eastAsia="Times New Roman" w:hAnsi="Times New Roman" w:cs="Times New Roman"/>
            <w:bCs/>
            <w:noProof/>
            <w:webHidden/>
            <w:sz w:val="22"/>
            <w:szCs w:val="22"/>
          </w:rPr>
          <w:tab/>
          <w:t>49</w:t>
        </w:r>
      </w:hyperlink>
    </w:p>
    <w:p w14:paraId="726A820F"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1" w:history="1">
        <w:r w:rsidR="008F3F84" w:rsidRPr="000D2D16">
          <w:rPr>
            <w:rFonts w:ascii="Times New Roman" w:eastAsia="Times New Roman" w:hAnsi="Times New Roman" w:cs="Times New Roman"/>
            <w:bCs/>
            <w:noProof/>
            <w:sz w:val="22"/>
            <w:szCs w:val="22"/>
            <w:u w:val="single"/>
          </w:rPr>
          <w:t>Приложение № 6 Гарантии и заверения</w:t>
        </w:r>
        <w:r w:rsidR="008F3F84" w:rsidRPr="000D2D16">
          <w:rPr>
            <w:rFonts w:ascii="Times New Roman" w:eastAsia="Times New Roman" w:hAnsi="Times New Roman" w:cs="Times New Roman"/>
            <w:bCs/>
            <w:noProof/>
            <w:webHidden/>
            <w:sz w:val="22"/>
            <w:szCs w:val="22"/>
          </w:rPr>
          <w:tab/>
          <w:t>52</w:t>
        </w:r>
      </w:hyperlink>
    </w:p>
    <w:p w14:paraId="7B0C66D7"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2" w:history="1">
        <w:r w:rsidR="008F3F84" w:rsidRPr="000D2D16">
          <w:rPr>
            <w:rFonts w:ascii="Times New Roman" w:eastAsia="Times New Roman" w:hAnsi="Times New Roman" w:cs="Times New Roman"/>
            <w:bCs/>
            <w:noProof/>
            <w:sz w:val="22"/>
            <w:szCs w:val="22"/>
            <w:u w:val="single"/>
          </w:rPr>
          <w:t>Приложение № 7</w:t>
        </w:r>
        <w:r w:rsidR="008F3F84" w:rsidRPr="000D2D16">
          <w:rPr>
            <w:rFonts w:ascii="Times New Roman" w:eastAsia="Times New Roman" w:hAnsi="Times New Roman" w:cs="Times New Roman"/>
            <w:bCs/>
            <w:noProof/>
            <w:webHidden/>
            <w:sz w:val="22"/>
            <w:szCs w:val="22"/>
          </w:rPr>
          <w:t xml:space="preserve"> </w:t>
        </w:r>
        <w:r w:rsidR="008F3F84" w:rsidRPr="000D2D16">
          <w:rPr>
            <w:rFonts w:ascii="Times New Roman" w:eastAsia="Times New Roman" w:hAnsi="Times New Roman" w:cs="Times New Roman"/>
            <w:bCs/>
            <w:noProof/>
            <w:sz w:val="22"/>
            <w:szCs w:val="22"/>
          </w:rPr>
          <w:t>Форма Банковской гарантии на возврат авансового платежа</w:t>
        </w:r>
        <w:r w:rsidR="008F3F84" w:rsidRPr="000D2D16">
          <w:rPr>
            <w:rFonts w:ascii="Times New Roman" w:eastAsia="Times New Roman" w:hAnsi="Times New Roman" w:cs="Times New Roman"/>
            <w:bCs/>
            <w:noProof/>
            <w:webHidden/>
            <w:sz w:val="22"/>
            <w:szCs w:val="22"/>
          </w:rPr>
          <w:t xml:space="preserve">                 57</w:t>
        </w:r>
      </w:hyperlink>
    </w:p>
    <w:p w14:paraId="25D24DCD"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0D2D16">
          <w:rPr>
            <w:rFonts w:ascii="Times New Roman" w:eastAsia="Times New Roman" w:hAnsi="Times New Roman" w:cs="Times New Roman"/>
            <w:bCs/>
            <w:noProof/>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t>59</w:t>
        </w:r>
      </w:hyperlink>
    </w:p>
    <w:p w14:paraId="0FFF8984"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4" w:history="1">
        <w:r w:rsidR="008F3F84" w:rsidRPr="000D2D16">
          <w:rPr>
            <w:rFonts w:ascii="Times New Roman" w:eastAsia="Times New Roman" w:hAnsi="Times New Roman" w:cs="Times New Roman"/>
            <w:bCs/>
            <w:noProof/>
            <w:sz w:val="22"/>
            <w:szCs w:val="22"/>
            <w:u w:val="single"/>
          </w:rPr>
          <w:t>Приложение № 9</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Форма Банковской гарантии на надлежащее исполнение обязательств в Гарантийный период</w:t>
        </w:r>
        <w:r w:rsidR="008F3F84" w:rsidRPr="000D2D16">
          <w:rPr>
            <w:rFonts w:ascii="Times New Roman" w:eastAsia="Times New Roman" w:hAnsi="Times New Roman" w:cs="Times New Roman"/>
            <w:bCs/>
            <w:noProof/>
            <w:webHidden/>
            <w:sz w:val="22"/>
            <w:szCs w:val="22"/>
          </w:rPr>
          <w:tab/>
          <w:t>61</w:t>
        </w:r>
      </w:hyperlink>
    </w:p>
    <w:p w14:paraId="594B50D6"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5" w:history="1">
        <w:r w:rsidR="008F3F84" w:rsidRPr="000D2D16">
          <w:rPr>
            <w:rFonts w:ascii="Times New Roman" w:eastAsia="Times New Roman" w:hAnsi="Times New Roman" w:cs="Times New Roman"/>
            <w:bCs/>
            <w:noProof/>
            <w:sz w:val="22"/>
            <w:szCs w:val="22"/>
            <w:u w:val="single"/>
          </w:rPr>
          <w:t>Приложение № 10</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0D2D16">
          <w:rPr>
            <w:rFonts w:ascii="Times New Roman" w:eastAsia="Times New Roman" w:hAnsi="Times New Roman" w:cs="Times New Roman"/>
            <w:bCs/>
            <w:noProof/>
            <w:webHidden/>
            <w:sz w:val="22"/>
            <w:szCs w:val="22"/>
          </w:rPr>
          <w:tab/>
          <w:t>63</w:t>
        </w:r>
      </w:hyperlink>
    </w:p>
    <w:p w14:paraId="39691150"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6" w:history="1">
        <w:r w:rsidR="008F3F84" w:rsidRPr="000D2D16">
          <w:rPr>
            <w:rFonts w:ascii="Times New Roman" w:eastAsia="Times New Roman" w:hAnsi="Times New Roman" w:cs="Times New Roman"/>
            <w:bCs/>
            <w:noProof/>
            <w:sz w:val="22"/>
            <w:szCs w:val="22"/>
            <w:u w:val="single"/>
          </w:rPr>
          <w:t>Приложение № 11</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антитеррористической безопасности</w:t>
        </w:r>
        <w:r w:rsidR="008F3F84" w:rsidRPr="000D2D16">
          <w:rPr>
            <w:rFonts w:ascii="Times New Roman" w:eastAsia="Times New Roman" w:hAnsi="Times New Roman" w:cs="Times New Roman"/>
            <w:bCs/>
            <w:noProof/>
            <w:webHidden/>
            <w:sz w:val="22"/>
            <w:szCs w:val="22"/>
          </w:rPr>
          <w:tab/>
          <w:t>75</w:t>
        </w:r>
      </w:hyperlink>
    </w:p>
    <w:p w14:paraId="0EC9EF4D" w14:textId="77777777" w:rsidR="008F3F84" w:rsidRPr="000D2D16"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7" w:history="1">
        <w:r w:rsidR="008F3F84" w:rsidRPr="000D2D16">
          <w:rPr>
            <w:rFonts w:ascii="Times New Roman" w:eastAsia="Times New Roman" w:hAnsi="Times New Roman" w:cs="Times New Roman"/>
            <w:bCs/>
            <w:noProof/>
            <w:sz w:val="22"/>
            <w:szCs w:val="22"/>
            <w:u w:val="single"/>
          </w:rPr>
          <w:t>Приложение № 12</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Календарный график выполнения работ</w:t>
        </w:r>
        <w:r w:rsidR="008F3F84" w:rsidRPr="000D2D16">
          <w:rPr>
            <w:rFonts w:ascii="Times New Roman" w:eastAsia="Times New Roman" w:hAnsi="Times New Roman" w:cs="Times New Roman"/>
            <w:bCs/>
            <w:noProof/>
            <w:webHidden/>
            <w:sz w:val="22"/>
            <w:szCs w:val="22"/>
          </w:rPr>
          <w:tab/>
          <w:t>80</w:t>
        </w:r>
      </w:hyperlink>
    </w:p>
    <w:p w14:paraId="73EE0A27" w14:textId="77777777" w:rsidR="008F3F84" w:rsidRPr="008F3F84" w:rsidRDefault="00884B80"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8" w:history="1">
        <w:r w:rsidR="008F3F84" w:rsidRPr="000D2D16">
          <w:rPr>
            <w:rFonts w:ascii="Times New Roman" w:eastAsia="Times New Roman" w:hAnsi="Times New Roman" w:cs="Times New Roman"/>
            <w:bCs/>
            <w:noProof/>
            <w:sz w:val="22"/>
            <w:szCs w:val="22"/>
            <w:u w:val="single"/>
          </w:rPr>
          <w:t>Приложение № 13</w:t>
        </w:r>
        <w:r w:rsidR="008F3F84" w:rsidRPr="000D2D16">
          <w:rPr>
            <w:rFonts w:ascii="Times New Roman" w:eastAsia="Times New Roman" w:hAnsi="Times New Roman" w:cs="Times New Roman"/>
            <w:bCs/>
            <w:sz w:val="22"/>
            <w:szCs w:val="22"/>
            <w:u w:val="single"/>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8F3F84" w:rsidRPr="000D2D16">
          <w:rPr>
            <w:rFonts w:ascii="Times New Roman" w:eastAsia="Times New Roman" w:hAnsi="Times New Roman" w:cs="Times New Roman"/>
            <w:bCs/>
            <w:noProof/>
            <w:webHidden/>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2B1BD4D4" w:rsidR="009B1278"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392E73"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084703E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w:t>
      </w:r>
      <w:r w:rsidR="009B112F" w:rsidRPr="0080728B">
        <w:rPr>
          <w:rFonts w:ascii="Times New Roman" w:hAnsi="Times New Roman" w:cs="Times New Roman"/>
        </w:rPr>
        <w:t xml:space="preserve"> (в действующей редакции)</w:t>
      </w:r>
      <w:r w:rsidRPr="0080728B">
        <w:rPr>
          <w:rFonts w:ascii="Times New Roman" w:hAnsi="Times New Roman" w:cs="Times New Roman"/>
        </w:rPr>
        <w:t>, в порядке, установленном законодательством Р</w:t>
      </w:r>
      <w:r w:rsidR="009B112F" w:rsidRPr="0080728B">
        <w:rPr>
          <w:rFonts w:ascii="Times New Roman" w:hAnsi="Times New Roman" w:cs="Times New Roman"/>
        </w:rPr>
        <w:t xml:space="preserve">оссийской </w:t>
      </w:r>
      <w:r w:rsidRPr="0080728B">
        <w:rPr>
          <w:rFonts w:ascii="Times New Roman" w:hAnsi="Times New Roman" w:cs="Times New Roman"/>
        </w:rPr>
        <w:t>Ф</w:t>
      </w:r>
      <w:r w:rsidR="009B112F" w:rsidRPr="0080728B">
        <w:rPr>
          <w:rFonts w:ascii="Times New Roman" w:hAnsi="Times New Roman" w:cs="Times New Roman"/>
        </w:rPr>
        <w:t>едерации</w:t>
      </w:r>
      <w:r w:rsidRPr="0080728B">
        <w:rPr>
          <w:rFonts w:ascii="Times New Roman" w:hAnsi="Times New Roman" w:cs="Times New Roman"/>
        </w:rPr>
        <w:t xml:space="preserve">, подтверждающий выполнение Подрядчиком </w:t>
      </w:r>
      <w:r w:rsidR="004F5215" w:rsidRPr="0080728B">
        <w:rPr>
          <w:rFonts w:ascii="Times New Roman" w:hAnsi="Times New Roman" w:cs="Times New Roman"/>
        </w:rPr>
        <w:t>[</w:t>
      </w:r>
      <w:r w:rsidR="00461CF5" w:rsidRPr="0080728B">
        <w:rPr>
          <w:rFonts w:ascii="Times New Roman" w:hAnsi="Times New Roman" w:cs="Times New Roman"/>
        </w:rPr>
        <w:t>Этапа Работ</w:t>
      </w:r>
      <w:r w:rsidR="004F5215" w:rsidRPr="0080728B">
        <w:rPr>
          <w:rFonts w:ascii="Times New Roman" w:hAnsi="Times New Roman" w:cs="Times New Roman"/>
        </w:rPr>
        <w:t>]</w:t>
      </w:r>
      <w:r w:rsidR="00F47C50" w:rsidRPr="0080728B">
        <w:rPr>
          <w:rFonts w:ascii="Times New Roman" w:hAnsi="Times New Roman" w:cs="Times New Roman"/>
        </w:rPr>
        <w:t xml:space="preserve"> / </w:t>
      </w:r>
      <w:r w:rsidR="004F5215" w:rsidRPr="0080728B">
        <w:rPr>
          <w:rFonts w:ascii="Times New Roman" w:hAnsi="Times New Roman" w:cs="Times New Roman"/>
        </w:rPr>
        <w:t>[</w:t>
      </w:r>
      <w:r w:rsidR="00461CF5" w:rsidRPr="0080728B">
        <w:rPr>
          <w:rFonts w:ascii="Times New Roman" w:hAnsi="Times New Roman" w:cs="Times New Roman"/>
        </w:rPr>
        <w:t>Работ</w:t>
      </w:r>
      <w:r w:rsidR="004F5215" w:rsidRPr="0080728B">
        <w:rPr>
          <w:rFonts w:ascii="Times New Roman" w:hAnsi="Times New Roman" w:cs="Times New Roman"/>
        </w:rPr>
        <w:t>]</w:t>
      </w:r>
      <w:r w:rsidRPr="0080728B">
        <w:rPr>
          <w:rFonts w:ascii="Times New Roman" w:hAnsi="Times New Roman" w:cs="Times New Roman"/>
        </w:rPr>
        <w:t xml:space="preserve">, подписанный </w:t>
      </w:r>
      <w:r w:rsidR="00CE6DC4" w:rsidRPr="0080728B">
        <w:rPr>
          <w:rFonts w:ascii="Times New Roman" w:hAnsi="Times New Roman" w:cs="Times New Roman"/>
        </w:rPr>
        <w:t xml:space="preserve">Представителями </w:t>
      </w:r>
      <w:r w:rsidRPr="0080728B">
        <w:rPr>
          <w:rFonts w:ascii="Times New Roman" w:hAnsi="Times New Roman" w:cs="Times New Roman"/>
        </w:rPr>
        <w:t>Заказчика и Подрядчика, являющийся основанием подписания Сторонами Справки о стоимости выполненных Работ.</w:t>
      </w:r>
    </w:p>
    <w:p w14:paraId="276CC859" w14:textId="61C915E2" w:rsidR="0024745E" w:rsidRPr="0080728B" w:rsidRDefault="0024745E" w:rsidP="0080728B">
      <w:pPr>
        <w:pStyle w:val="RUS111"/>
        <w:widowControl w:val="0"/>
        <w:rPr>
          <w:rFonts w:ascii="Times New Roman" w:hAnsi="Times New Roman" w:cs="Times New Roman"/>
        </w:rPr>
      </w:pPr>
      <w:r w:rsidRPr="0080728B">
        <w:rPr>
          <w:rFonts w:ascii="Times New Roman" w:hAnsi="Times New Roman" w:cs="Times New Roman"/>
          <w:b/>
        </w:rPr>
        <w:t>«Акт сдачи-приемки</w:t>
      </w:r>
      <w:r w:rsidR="00463637" w:rsidRPr="0080728B">
        <w:rPr>
          <w:rFonts w:ascii="Times New Roman" w:hAnsi="Times New Roman" w:cs="Times New Roman"/>
          <w:b/>
        </w:rPr>
        <w:t xml:space="preserve"> результатов выполненных работ</w:t>
      </w:r>
      <w:r w:rsidRPr="0080728B">
        <w:rPr>
          <w:rFonts w:ascii="Times New Roman" w:hAnsi="Times New Roman" w:cs="Times New Roman"/>
          <w:b/>
        </w:rPr>
        <w:t>»</w:t>
      </w:r>
      <w:r w:rsidRPr="0080728B">
        <w:rPr>
          <w:rFonts w:ascii="Times New Roman" w:hAnsi="Times New Roman" w:cs="Times New Roman"/>
        </w:rPr>
        <w:t xml:space="preserve"> обозначает акт, подписанный Сторонами по форме</w:t>
      </w:r>
      <w:r w:rsidR="00CB72D5" w:rsidRPr="0080728B">
        <w:rPr>
          <w:rFonts w:ascii="Times New Roman" w:hAnsi="Times New Roman" w:cs="Times New Roman"/>
        </w:rPr>
        <w:t xml:space="preserve"> в</w:t>
      </w:r>
      <w:r w:rsidR="00D95113" w:rsidRPr="0080728B">
        <w:rPr>
          <w:rFonts w:ascii="Times New Roman" w:hAnsi="Times New Roman" w:cs="Times New Roman"/>
        </w:rPr>
        <w:t xml:space="preserve"> Приложении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RefSCH2_No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i/>
        </w:rPr>
        <w:t>№ 2</w:t>
      </w:r>
      <w:r w:rsidR="00D95113" w:rsidRPr="0080728B">
        <w:rPr>
          <w:rFonts w:ascii="Times New Roman" w:hAnsi="Times New Roman" w:cs="Times New Roman"/>
        </w:rPr>
        <w:fldChar w:fldCharType="end"/>
      </w:r>
      <w:r w:rsidR="00D95113" w:rsidRPr="0080728B">
        <w:rPr>
          <w:rFonts w:ascii="Times New Roman" w:hAnsi="Times New Roman" w:cs="Times New Roman"/>
        </w:rPr>
        <w:t xml:space="preserve">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RefSCH2_1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rPr>
        <w:t>Форма акта сдачи-приемки результатов выполненных работ</w:t>
      </w:r>
      <w:r w:rsidR="00D95113" w:rsidRPr="0080728B">
        <w:rPr>
          <w:rFonts w:ascii="Times New Roman" w:hAnsi="Times New Roman" w:cs="Times New Roman"/>
        </w:rPr>
        <w:fldChar w:fldCharType="end"/>
      </w:r>
      <w:r w:rsidR="00D4571F" w:rsidRPr="0080728B">
        <w:rPr>
          <w:rFonts w:ascii="Times New Roman" w:hAnsi="Times New Roman" w:cs="Times New Roman"/>
        </w:rPr>
        <w:t xml:space="preserve"> </w:t>
      </w:r>
      <w:r w:rsidRPr="0080728B">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80728B">
        <w:rPr>
          <w:rFonts w:ascii="Times New Roman" w:hAnsi="Times New Roman" w:cs="Times New Roman"/>
        </w:rPr>
        <w:t xml:space="preserve"> Подписание данного акта Сторонами свидетельствует о приёмке Заказчиком </w:t>
      </w:r>
      <w:r w:rsidR="00C563DA" w:rsidRPr="0080728B">
        <w:rPr>
          <w:rFonts w:ascii="Times New Roman" w:hAnsi="Times New Roman" w:cs="Times New Roman"/>
        </w:rPr>
        <w:t>Технической</w:t>
      </w:r>
      <w:r w:rsidR="0017632E" w:rsidRPr="0080728B">
        <w:rPr>
          <w:rFonts w:ascii="Times New Roman" w:hAnsi="Times New Roman" w:cs="Times New Roman"/>
        </w:rPr>
        <w:t xml:space="preserve"> документации и исключительных прав на Результаты </w:t>
      </w:r>
      <w:proofErr w:type="gramStart"/>
      <w:r w:rsidR="0002417C" w:rsidRPr="0080728B">
        <w:rPr>
          <w:rFonts w:ascii="Times New Roman" w:hAnsi="Times New Roman" w:cs="Times New Roman"/>
        </w:rPr>
        <w:t>Работ</w:t>
      </w:r>
      <w:r w:rsidR="009464A9" w:rsidRPr="0080728B">
        <w:rPr>
          <w:rFonts w:ascii="Times New Roman" w:hAnsi="Times New Roman" w:cs="Times New Roman"/>
        </w:rPr>
        <w:t xml:space="preserve">  </w:t>
      </w:r>
      <w:r w:rsidR="0017632E" w:rsidRPr="0080728B">
        <w:rPr>
          <w:rFonts w:ascii="Times New Roman" w:hAnsi="Times New Roman" w:cs="Times New Roman"/>
        </w:rPr>
        <w:t>в</w:t>
      </w:r>
      <w:proofErr w:type="gramEnd"/>
      <w:r w:rsidR="0017632E" w:rsidRPr="0080728B">
        <w:rPr>
          <w:rFonts w:ascii="Times New Roman" w:hAnsi="Times New Roman" w:cs="Times New Roman"/>
        </w:rPr>
        <w:t xml:space="preserve"> полном объёме.</w:t>
      </w:r>
    </w:p>
    <w:p w14:paraId="134ED09B" w14:textId="6E3BE6B2" w:rsidR="00970981" w:rsidRPr="0080728B" w:rsidRDefault="00231036"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w:t>
      </w:r>
      <w:r w:rsidR="000020FF" w:rsidRPr="0080728B">
        <w:rPr>
          <w:rFonts w:ascii="Times New Roman" w:hAnsi="Times New Roman" w:cs="Times New Roman"/>
        </w:rPr>
        <w:t xml:space="preserve"> </w:t>
      </w:r>
      <w:r w:rsidRPr="0080728B">
        <w:rPr>
          <w:rFonts w:ascii="Times New Roman" w:hAnsi="Times New Roman" w:cs="Times New Roman"/>
        </w:rPr>
        <w:t xml:space="preserve">обозначает </w:t>
      </w:r>
      <w:r w:rsidR="00894E01" w:rsidRPr="0080728B">
        <w:rPr>
          <w:rFonts w:ascii="Times New Roman" w:hAnsi="Times New Roman" w:cs="Times New Roman"/>
        </w:rPr>
        <w:t>период</w:t>
      </w:r>
      <w:r w:rsidR="006D6B9F" w:rsidRPr="0080728B">
        <w:rPr>
          <w:rFonts w:ascii="Times New Roman" w:hAnsi="Times New Roman" w:cs="Times New Roman"/>
        </w:rPr>
        <w:t xml:space="preserve"> с даты </w:t>
      </w:r>
      <w:r w:rsidR="00E41B4E" w:rsidRPr="0080728B">
        <w:rPr>
          <w:rFonts w:ascii="Times New Roman" w:hAnsi="Times New Roman" w:cs="Times New Roman"/>
        </w:rPr>
        <w:t xml:space="preserve">подписания Акта сдачи-приемки </w:t>
      </w:r>
      <w:r w:rsidR="009308F9" w:rsidRPr="0080728B">
        <w:rPr>
          <w:rFonts w:ascii="Times New Roman" w:hAnsi="Times New Roman" w:cs="Times New Roman"/>
        </w:rPr>
        <w:t>результатов выполненных работ</w:t>
      </w:r>
      <w:r w:rsidR="001F3DC2" w:rsidRPr="0080728B">
        <w:rPr>
          <w:rFonts w:ascii="Times New Roman" w:hAnsi="Times New Roman" w:cs="Times New Roman"/>
        </w:rPr>
        <w:t xml:space="preserve"> </w:t>
      </w:r>
      <w:r w:rsidR="00685F43" w:rsidRPr="0080728B">
        <w:rPr>
          <w:rFonts w:ascii="Times New Roman" w:hAnsi="Times New Roman" w:cs="Times New Roman"/>
        </w:rPr>
        <w:t>и распространя</w:t>
      </w:r>
      <w:r w:rsidR="0012150D" w:rsidRPr="0080728B">
        <w:rPr>
          <w:rFonts w:ascii="Times New Roman" w:hAnsi="Times New Roman" w:cs="Times New Roman"/>
        </w:rPr>
        <w:t>ющийся</w:t>
      </w:r>
      <w:r w:rsidR="00685F43" w:rsidRPr="0080728B">
        <w:rPr>
          <w:rFonts w:ascii="Times New Roman" w:hAnsi="Times New Roman" w:cs="Times New Roman"/>
        </w:rPr>
        <w:t xml:space="preserve"> на весь срок строительства</w:t>
      </w:r>
      <w:r w:rsidR="005760E0" w:rsidRPr="0080728B">
        <w:rPr>
          <w:rFonts w:ascii="Times New Roman" w:hAnsi="Times New Roman" w:cs="Times New Roman"/>
        </w:rPr>
        <w:t xml:space="preserve"> </w:t>
      </w:r>
      <w:r w:rsidR="00685F43" w:rsidRPr="0080728B">
        <w:rPr>
          <w:rFonts w:ascii="Times New Roman" w:hAnsi="Times New Roman" w:cs="Times New Roman"/>
        </w:rPr>
        <w:t>/</w:t>
      </w:r>
      <w:r w:rsidR="009464A9" w:rsidRPr="0080728B">
        <w:rPr>
          <w:rFonts w:ascii="Times New Roman" w:hAnsi="Times New Roman" w:cs="Times New Roman"/>
        </w:rPr>
        <w:t xml:space="preserve"> </w:t>
      </w:r>
      <w:r w:rsidR="00685F43" w:rsidRPr="0080728B">
        <w:rPr>
          <w:rFonts w:ascii="Times New Roman" w:hAnsi="Times New Roman" w:cs="Times New Roman"/>
        </w:rPr>
        <w:t>реконструкции /</w:t>
      </w:r>
      <w:r w:rsidR="005760E0" w:rsidRPr="0080728B">
        <w:rPr>
          <w:rFonts w:ascii="Times New Roman" w:hAnsi="Times New Roman" w:cs="Times New Roman"/>
        </w:rPr>
        <w:t xml:space="preserve"> </w:t>
      </w:r>
      <w:r w:rsidR="00685F43" w:rsidRPr="0080728B">
        <w:rPr>
          <w:rFonts w:ascii="Times New Roman" w:hAnsi="Times New Roman" w:cs="Times New Roman"/>
        </w:rPr>
        <w:t>эксплуатации Объекта</w:t>
      </w:r>
      <w:r w:rsidR="006D6B9F" w:rsidRPr="0080728B">
        <w:rPr>
          <w:rFonts w:ascii="Times New Roman" w:hAnsi="Times New Roman" w:cs="Times New Roman"/>
        </w:rPr>
        <w:t>.</w:t>
      </w:r>
    </w:p>
    <w:p w14:paraId="51A58EB8" w14:textId="77777777" w:rsidR="008620BC" w:rsidRPr="0080728B" w:rsidRDefault="001A0F2D" w:rsidP="0080728B">
      <w:pPr>
        <w:pStyle w:val="RUS111"/>
        <w:widowControl w:val="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обозначает</w:t>
      </w:r>
      <w:r w:rsidR="00F34E68" w:rsidRPr="0080728B">
        <w:rPr>
          <w:rFonts w:ascii="Times New Roman" w:hAnsi="Times New Roman" w:cs="Times New Roman"/>
        </w:rPr>
        <w:t xml:space="preserve"> незави</w:t>
      </w:r>
      <w:r w:rsidR="003D687E" w:rsidRPr="0080728B">
        <w:rPr>
          <w:rFonts w:ascii="Times New Roman" w:hAnsi="Times New Roman" w:cs="Times New Roman"/>
        </w:rPr>
        <w:t>симую гарантию по смыслу ст. 368</w:t>
      </w:r>
      <w:r w:rsidR="008620BC" w:rsidRPr="0080728B">
        <w:rPr>
          <w:rFonts w:ascii="Times New Roman" w:hAnsi="Times New Roman" w:cs="Times New Roman"/>
        </w:rPr>
        <w:t xml:space="preserve"> Гражданского кодекса </w:t>
      </w:r>
      <w:r w:rsidR="008620BC" w:rsidRPr="0080728B">
        <w:rPr>
          <w:rFonts w:ascii="Times New Roman" w:hAnsi="Times New Roman" w:cs="Times New Roman"/>
          <w:bCs w:val="0"/>
          <w:iCs/>
        </w:rPr>
        <w:t xml:space="preserve">Российской Федерации, гарантом по которой выступает банк, определенный сторонами в </w:t>
      </w:r>
      <w:r w:rsidR="008620BC" w:rsidRPr="0080728B">
        <w:rPr>
          <w:rFonts w:ascii="Times New Roman" w:hAnsi="Times New Roman" w:cs="Times New Roman"/>
          <w:bCs w:val="0"/>
          <w:iCs/>
          <w:highlight w:val="yellow"/>
        </w:rPr>
        <w:t>[</w:t>
      </w:r>
      <w:r w:rsidR="0088071F" w:rsidRPr="0080728B">
        <w:rPr>
          <w:rFonts w:ascii="Times New Roman" w:hAnsi="Times New Roman" w:cs="Times New Roman"/>
          <w:bCs w:val="0"/>
          <w:iCs/>
          <w:highlight w:val="yellow"/>
        </w:rPr>
        <w:sym w:font="Symbol" w:char="F0B7"/>
      </w:r>
      <w:r w:rsidR="008620BC" w:rsidRPr="0080728B">
        <w:rPr>
          <w:rFonts w:ascii="Times New Roman" w:hAnsi="Times New Roman" w:cs="Times New Roman"/>
          <w:bCs w:val="0"/>
          <w:iCs/>
          <w:highlight w:val="yellow"/>
        </w:rPr>
        <w:t>]</w:t>
      </w:r>
      <w:r w:rsidR="008620BC" w:rsidRPr="0080728B">
        <w:rPr>
          <w:rFonts w:ascii="Times New Roman" w:hAnsi="Times New Roman" w:cs="Times New Roman"/>
          <w:bCs w:val="0"/>
          <w:iCs/>
        </w:rPr>
        <w:t>.</w:t>
      </w:r>
    </w:p>
    <w:p w14:paraId="5760FC76" w14:textId="0B0E2EBB" w:rsidR="00970981" w:rsidRPr="0080728B" w:rsidRDefault="00970981" w:rsidP="0080728B">
      <w:pPr>
        <w:pStyle w:val="RUS111"/>
        <w:widowControl w:val="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w:t>
      </w:r>
      <w:r w:rsidR="007160C6" w:rsidRPr="0080728B">
        <w:rPr>
          <w:rFonts w:ascii="Times New Roman" w:hAnsi="Times New Roman" w:cs="Times New Roman"/>
        </w:rPr>
        <w:t>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r w:rsidR="00487C6C" w:rsidRPr="0080728B">
        <w:rPr>
          <w:rFonts w:ascii="Times New Roman" w:hAnsi="Times New Roman" w:cs="Times New Roman"/>
        </w:rPr>
        <w:t>.</w:t>
      </w:r>
    </w:p>
    <w:p w14:paraId="3EC22FFB" w14:textId="2D20C5C1" w:rsidR="00C32DB0" w:rsidRPr="0080728B" w:rsidRDefault="002717A6" w:rsidP="0080728B">
      <w:pPr>
        <w:pStyle w:val="RUS111"/>
        <w:widowControl w:val="0"/>
        <w:rPr>
          <w:rFonts w:ascii="Times New Roman" w:hAnsi="Times New Roman" w:cs="Times New Roman"/>
        </w:rPr>
      </w:pPr>
      <w:r w:rsidRPr="0080728B">
        <w:rPr>
          <w:rFonts w:ascii="Times New Roman" w:hAnsi="Times New Roman" w:cs="Times New Roman"/>
        </w:rPr>
        <w:t>[</w:t>
      </w:r>
      <w:r w:rsidR="00C32DB0" w:rsidRPr="0080728B">
        <w:rPr>
          <w:rFonts w:ascii="Times New Roman" w:hAnsi="Times New Roman" w:cs="Times New Roman"/>
        </w:rPr>
        <w:t>«</w:t>
      </w:r>
      <w:r w:rsidR="00C32DB0" w:rsidRPr="0080728B">
        <w:rPr>
          <w:rFonts w:ascii="Times New Roman" w:hAnsi="Times New Roman" w:cs="Times New Roman"/>
          <w:b/>
        </w:rPr>
        <w:t>Гарантийный фонд</w:t>
      </w:r>
      <w:r w:rsidR="00C32DB0" w:rsidRPr="0080728B">
        <w:rPr>
          <w:rFonts w:ascii="Times New Roman" w:hAnsi="Times New Roman" w:cs="Times New Roman"/>
        </w:rPr>
        <w:t xml:space="preserve">» обозначает сумму, удерживаемую Заказчиком согласно условиям настоящего Договора. Размер Гарантийного фонда составляет </w:t>
      </w:r>
      <w:r w:rsidR="0003077F" w:rsidRPr="0080728B">
        <w:rPr>
          <w:rFonts w:ascii="Times New Roman" w:hAnsi="Times New Roman" w:cs="Times New Roman"/>
        </w:rPr>
        <w:t>[</w:t>
      </w:r>
      <w:r w:rsidR="00C32DB0" w:rsidRPr="0080728B">
        <w:rPr>
          <w:rFonts w:ascii="Times New Roman" w:hAnsi="Times New Roman" w:cs="Times New Roman"/>
        </w:rPr>
        <w:t>10 (десять) процентов</w:t>
      </w:r>
      <w:r w:rsidR="0003077F" w:rsidRPr="0080728B">
        <w:rPr>
          <w:rFonts w:ascii="Times New Roman" w:hAnsi="Times New Roman" w:cs="Times New Roman"/>
        </w:rPr>
        <w:t>]</w:t>
      </w:r>
      <w:r w:rsidR="00C32DB0" w:rsidRPr="0080728B">
        <w:rPr>
          <w:rFonts w:ascii="Times New Roman" w:hAnsi="Times New Roman" w:cs="Times New Roman"/>
        </w:rPr>
        <w:t xml:space="preserve"> от Цены Работ. Заказчик имеет право использовать Гарантийный фонд </w:t>
      </w:r>
      <w:r w:rsidR="0024712A" w:rsidRPr="0080728B">
        <w:rPr>
          <w:rFonts w:ascii="Times New Roman" w:hAnsi="Times New Roman" w:cs="Times New Roman"/>
        </w:rPr>
        <w:t>в случае ненадлежащего исполнения</w:t>
      </w:r>
      <w:r w:rsidR="00C32DB0" w:rsidRPr="0080728B">
        <w:rPr>
          <w:rFonts w:ascii="Times New Roman" w:hAnsi="Times New Roman" w:cs="Times New Roman"/>
        </w:rPr>
        <w:t xml:space="preserve"> Подрядчиком своих обязательств по Договору без предварительного согласования с Подрядчиком.</w:t>
      </w:r>
      <w:r w:rsidRPr="0080728B">
        <w:rPr>
          <w:rFonts w:ascii="Times New Roman" w:hAnsi="Times New Roman" w:cs="Times New Roman"/>
        </w:rPr>
        <w:t>]</w:t>
      </w:r>
    </w:p>
    <w:p w14:paraId="3AB786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w:t>
      </w:r>
      <w:r w:rsidRPr="0080728B">
        <w:rPr>
          <w:rFonts w:ascii="Times New Roman" w:hAnsi="Times New Roman" w:cs="Times New Roman"/>
        </w:rPr>
        <w:lastRenderedPageBreak/>
        <w:t xml:space="preserve">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7777777"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proofErr w:type="gramStart"/>
      <w:r w:rsidRPr="0080728B">
        <w:rPr>
          <w:rFonts w:ascii="Times New Roman" w:hAnsi="Times New Roman" w:cs="Times New Roman"/>
        </w:rPr>
        <w:t xml:space="preserve">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соглашения</w:t>
      </w:r>
      <w:proofErr w:type="gramEnd"/>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529031E2"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Приложении </w:t>
      </w:r>
      <w:r w:rsidR="00D4571F" w:rsidRPr="0080728B">
        <w:rPr>
          <w:rFonts w:ascii="Times New Roman" w:hAnsi="Times New Roman" w:cs="Times New Roman"/>
        </w:rPr>
        <w:fldChar w:fldCharType="begin"/>
      </w:r>
      <w:r w:rsidR="00D4571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D4571F" w:rsidRPr="0080728B">
        <w:rPr>
          <w:rFonts w:ascii="Times New Roman" w:hAnsi="Times New Roman" w:cs="Times New Roman"/>
        </w:rPr>
      </w:r>
      <w:r w:rsidR="00D4571F" w:rsidRPr="0080728B">
        <w:rPr>
          <w:rFonts w:ascii="Times New Roman" w:hAnsi="Times New Roman" w:cs="Times New Roman"/>
        </w:rPr>
        <w:fldChar w:fldCharType="separate"/>
      </w:r>
      <w:r w:rsidR="0080728B" w:rsidRPr="0080728B">
        <w:rPr>
          <w:rFonts w:ascii="Times New Roman" w:hAnsi="Times New Roman" w:cs="Times New Roman"/>
          <w:b/>
          <w:i/>
        </w:rPr>
        <w:t>№ 1</w:t>
      </w:r>
      <w:r w:rsidR="00D4571F"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00C01BE0" w:rsidRPr="0080728B">
        <w:rPr>
          <w:rFonts w:ascii="Times New Roman" w:hAnsi="Times New Roman" w:cs="Times New Roman"/>
        </w:rPr>
        <w:t>)</w:t>
      </w:r>
      <w:r w:rsidR="00206945" w:rsidRPr="0080728B">
        <w:rPr>
          <w:rFonts w:ascii="Times New Roman" w:hAnsi="Times New Roman" w:cs="Times New Roman"/>
        </w:rPr>
        <w:t xml:space="preserve">, а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самостоятельно в соответствии с </w:t>
      </w:r>
      <w:r w:rsidR="00962C55" w:rsidRPr="0080728B">
        <w:rPr>
          <w:rFonts w:ascii="Times New Roman" w:hAnsi="Times New Roman" w:cs="Times New Roman"/>
        </w:rPr>
        <w:fldChar w:fldCharType="begin"/>
      </w:r>
      <w:r w:rsidR="00962C55" w:rsidRPr="0080728B">
        <w:rPr>
          <w:rFonts w:ascii="Times New Roman" w:hAnsi="Times New Roman" w:cs="Times New Roman"/>
        </w:rPr>
        <w:instrText xml:space="preserve"> REF _Ref511387636 \n \h </w:instrText>
      </w:r>
      <w:r w:rsidR="009464A9" w:rsidRPr="0080728B">
        <w:rPr>
          <w:rFonts w:ascii="Times New Roman" w:hAnsi="Times New Roman" w:cs="Times New Roman"/>
        </w:rPr>
        <w:instrText xml:space="preserve"> \* MERGEFORMAT </w:instrText>
      </w:r>
      <w:r w:rsidR="00962C55" w:rsidRPr="0080728B">
        <w:rPr>
          <w:rFonts w:ascii="Times New Roman" w:hAnsi="Times New Roman" w:cs="Times New Roman"/>
        </w:rPr>
      </w:r>
      <w:r w:rsidR="00962C55" w:rsidRPr="0080728B">
        <w:rPr>
          <w:rFonts w:ascii="Times New Roman" w:hAnsi="Times New Roman" w:cs="Times New Roman"/>
        </w:rPr>
        <w:fldChar w:fldCharType="separate"/>
      </w:r>
      <w:r w:rsidR="0080728B" w:rsidRPr="0080728B">
        <w:rPr>
          <w:rFonts w:ascii="Times New Roman" w:hAnsi="Times New Roman" w:cs="Times New Roman"/>
        </w:rPr>
        <w:t>13.10</w:t>
      </w:r>
      <w:r w:rsidR="00962C55" w:rsidRPr="0080728B">
        <w:rPr>
          <w:rFonts w:ascii="Times New Roman" w:hAnsi="Times New Roman" w:cs="Times New Roman"/>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77AB2E96" w14:textId="423DD1A2"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«Объект»</w:t>
      </w:r>
      <w:r w:rsidR="00A1110E" w:rsidRPr="0080728B">
        <w:rPr>
          <w:rFonts w:ascii="Times New Roman" w:hAnsi="Times New Roman" w:cs="Times New Roman"/>
          <w:b/>
        </w:rPr>
        <w:t xml:space="preserve"> </w:t>
      </w:r>
      <w:r w:rsidRPr="0080728B">
        <w:rPr>
          <w:rFonts w:ascii="Times New Roman" w:hAnsi="Times New Roman" w:cs="Times New Roman"/>
        </w:rPr>
        <w:t>обозначает [</w:t>
      </w:r>
      <w:r w:rsidR="004D2085" w:rsidRPr="0080728B">
        <w:rPr>
          <w:rFonts w:ascii="Times New Roman" w:hAnsi="Times New Roman" w:cs="Times New Roman"/>
          <w:i/>
        </w:rPr>
        <w:t>наименование объекта (например, теплосеть</w:t>
      </w:r>
      <w:r w:rsidR="00FF1380" w:rsidRPr="0080728B">
        <w:rPr>
          <w:rFonts w:ascii="Times New Roman" w:hAnsi="Times New Roman" w:cs="Times New Roman"/>
          <w:i/>
        </w:rPr>
        <w:t>)</w:t>
      </w:r>
      <w:r w:rsidR="004D2085" w:rsidRPr="0080728B">
        <w:rPr>
          <w:rFonts w:ascii="Times New Roman" w:hAnsi="Times New Roman" w:cs="Times New Roman"/>
          <w:i/>
        </w:rPr>
        <w:t>, [●]</w:t>
      </w:r>
      <w:r w:rsidRPr="0080728B">
        <w:rPr>
          <w:rFonts w:ascii="Times New Roman" w:hAnsi="Times New Roman" w:cs="Times New Roman"/>
        </w:rPr>
        <w:t xml:space="preserve"> с кадастровым номером [●] площадью [●]</w:t>
      </w:r>
      <w:r w:rsidR="00435DE3" w:rsidRPr="0080728B">
        <w:rPr>
          <w:rFonts w:ascii="Times New Roman" w:hAnsi="Times New Roman" w:cs="Times New Roman"/>
        </w:rPr>
        <w:t xml:space="preserve"> кв. м</w:t>
      </w:r>
      <w:r w:rsidR="00DD3F72" w:rsidRPr="0080728B">
        <w:rPr>
          <w:rFonts w:ascii="Times New Roman" w:hAnsi="Times New Roman" w:cs="Times New Roman"/>
        </w:rPr>
        <w:t>]</w:t>
      </w:r>
      <w:r w:rsidR="00435DE3" w:rsidRPr="0080728B">
        <w:rPr>
          <w:rFonts w:ascii="Times New Roman" w:hAnsi="Times New Roman" w:cs="Times New Roman"/>
        </w:rPr>
        <w:t xml:space="preserve">, </w:t>
      </w:r>
      <w:proofErr w:type="spellStart"/>
      <w:r w:rsidR="00435DE3" w:rsidRPr="0080728B">
        <w:rPr>
          <w:rFonts w:ascii="Times New Roman" w:hAnsi="Times New Roman" w:cs="Times New Roman"/>
        </w:rPr>
        <w:t>расположенн</w:t>
      </w:r>
      <w:proofErr w:type="spellEnd"/>
      <w:r w:rsidR="00435DE3" w:rsidRPr="0080728B">
        <w:rPr>
          <w:rFonts w:ascii="Times New Roman" w:hAnsi="Times New Roman" w:cs="Times New Roman"/>
        </w:rPr>
        <w:t>[</w:t>
      </w:r>
      <w:proofErr w:type="spellStart"/>
      <w:r w:rsidR="00435DE3" w:rsidRPr="0080728B">
        <w:rPr>
          <w:rFonts w:ascii="Times New Roman" w:hAnsi="Times New Roman" w:cs="Times New Roman"/>
        </w:rPr>
        <w:t>ый</w:t>
      </w:r>
      <w:proofErr w:type="spellEnd"/>
      <w:r w:rsidR="00435DE3" w:rsidRPr="0080728B">
        <w:rPr>
          <w:rFonts w:ascii="Times New Roman" w:hAnsi="Times New Roman" w:cs="Times New Roman"/>
        </w:rPr>
        <w:t>]</w:t>
      </w:r>
      <w:r w:rsidRPr="0080728B">
        <w:rPr>
          <w:rFonts w:ascii="Times New Roman" w:hAnsi="Times New Roman" w:cs="Times New Roman"/>
        </w:rPr>
        <w:t xml:space="preserve"> по адресу [●]</w:t>
      </w:r>
      <w:r w:rsidR="004D2085" w:rsidRPr="0080728B">
        <w:rPr>
          <w:rStyle w:val="aa"/>
          <w:rFonts w:ascii="Times New Roman" w:hAnsi="Times New Roman" w:cs="Times New Roman"/>
          <w:color w:val="C00000"/>
        </w:rPr>
        <w:footnoteReference w:id="2"/>
      </w:r>
      <w:r w:rsidRPr="0080728B">
        <w:rPr>
          <w:rFonts w:ascii="Times New Roman" w:hAnsi="Times New Roman" w:cs="Times New Roman"/>
        </w:rPr>
        <w:t>, а также оборудование, другое движимое</w:t>
      </w:r>
      <w:r w:rsidR="00F47C50" w:rsidRPr="0080728B">
        <w:rPr>
          <w:rFonts w:ascii="Times New Roman" w:hAnsi="Times New Roman" w:cs="Times New Roman"/>
        </w:rPr>
        <w:t xml:space="preserve"> / </w:t>
      </w:r>
      <w:r w:rsidRPr="0080728B">
        <w:rPr>
          <w:rFonts w:ascii="Times New Roman" w:hAnsi="Times New Roman" w:cs="Times New Roman"/>
        </w:rPr>
        <w:t xml:space="preserve">недвижимое имущество Заказчика, </w:t>
      </w:r>
      <w:r w:rsidR="00DD3F72" w:rsidRPr="0080728B">
        <w:rPr>
          <w:rFonts w:ascii="Times New Roman" w:hAnsi="Times New Roman" w:cs="Times New Roman"/>
        </w:rPr>
        <w:t xml:space="preserve">реконструируемое </w:t>
      </w:r>
      <w:r w:rsidR="005900E0" w:rsidRPr="0080728B">
        <w:rPr>
          <w:rFonts w:ascii="Times New Roman" w:hAnsi="Times New Roman" w:cs="Times New Roman"/>
        </w:rPr>
        <w:t>либо</w:t>
      </w:r>
      <w:r w:rsidR="00DD3F72" w:rsidRPr="0080728B">
        <w:rPr>
          <w:rFonts w:ascii="Times New Roman" w:hAnsi="Times New Roman" w:cs="Times New Roman"/>
        </w:rPr>
        <w:t xml:space="preserve"> планируемое к созданию </w:t>
      </w:r>
      <w:r w:rsidR="0022449F" w:rsidRPr="0080728B">
        <w:rPr>
          <w:rFonts w:ascii="Times New Roman" w:hAnsi="Times New Roman" w:cs="Times New Roman"/>
        </w:rPr>
        <w:t>на основе Результата Работ</w:t>
      </w:r>
      <w:r w:rsidR="005900E0" w:rsidRPr="0080728B">
        <w:rPr>
          <w:rFonts w:ascii="Times New Roman" w:hAnsi="Times New Roman" w:cs="Times New Roman"/>
        </w:rPr>
        <w:t xml:space="preserve"> (в зависимости от </w:t>
      </w:r>
      <w:r w:rsidR="008D707E" w:rsidRPr="0080728B">
        <w:rPr>
          <w:rFonts w:ascii="Times New Roman" w:hAnsi="Times New Roman" w:cs="Times New Roman"/>
        </w:rPr>
        <w:t xml:space="preserve">Приложения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005900E0" w:rsidRPr="0080728B">
        <w:rPr>
          <w:rFonts w:ascii="Times New Roman" w:hAnsi="Times New Roman" w:cs="Times New Roman"/>
        </w:rPr>
        <w:t>)</w:t>
      </w:r>
      <w:r w:rsidR="0022449F" w:rsidRPr="0080728B">
        <w:rPr>
          <w:rFonts w:ascii="Times New Roman" w:hAnsi="Times New Roman" w:cs="Times New Roman"/>
        </w:rPr>
        <w:t xml:space="preserve">, </w:t>
      </w:r>
      <w:r w:rsidRPr="0080728B">
        <w:rPr>
          <w:rFonts w:ascii="Times New Roman" w:hAnsi="Times New Roman" w:cs="Times New Roman"/>
        </w:rPr>
        <w:t xml:space="preserve">в отношении </w:t>
      </w:r>
      <w:r w:rsidR="0022449F" w:rsidRPr="0080728B">
        <w:rPr>
          <w:rFonts w:ascii="Times New Roman" w:hAnsi="Times New Roman" w:cs="Times New Roman"/>
        </w:rPr>
        <w:t>котор</w:t>
      </w:r>
      <w:r w:rsidR="00FF1380" w:rsidRPr="0080728B">
        <w:rPr>
          <w:rFonts w:ascii="Times New Roman" w:hAnsi="Times New Roman" w:cs="Times New Roman"/>
        </w:rPr>
        <w:t>ого</w:t>
      </w:r>
      <w:r w:rsidRPr="0080728B">
        <w:rPr>
          <w:rFonts w:ascii="Times New Roman" w:hAnsi="Times New Roman" w:cs="Times New Roman"/>
        </w:rPr>
        <w:t xml:space="preserve"> заключен настоящий Договор.</w:t>
      </w:r>
      <w:r w:rsidR="00B5168B" w:rsidRPr="0080728B">
        <w:rPr>
          <w:rFonts w:ascii="Times New Roman" w:hAnsi="Times New Roman" w:cs="Times New Roman"/>
        </w:rPr>
        <w:t xml:space="preserve"> [</w:t>
      </w:r>
      <w:r w:rsidR="00B5168B" w:rsidRPr="0080728B">
        <w:rPr>
          <w:rFonts w:ascii="Times New Roman" w:hAnsi="Times New Roman" w:cs="Times New Roman"/>
          <w:i/>
        </w:rPr>
        <w:t>Сведения о государственной регистрации прав на Объект</w:t>
      </w:r>
      <w:r w:rsidR="00B5168B" w:rsidRPr="0080728B">
        <w:rPr>
          <w:rFonts w:ascii="Times New Roman" w:hAnsi="Times New Roman" w:cs="Times New Roman"/>
        </w:rPr>
        <w:t>].</w:t>
      </w:r>
    </w:p>
    <w:p w14:paraId="7D27360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1167C35A"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 xml:space="preserve">Приложении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Pr="0080728B">
        <w:rPr>
          <w:rFonts w:ascii="Times New Roman" w:hAnsi="Times New Roman" w:cs="Times New Roman"/>
        </w:rPr>
        <w:t>.</w:t>
      </w:r>
    </w:p>
    <w:p w14:paraId="6CE290F1" w14:textId="2B61A12D" w:rsidR="00B04DEF" w:rsidRPr="0080728B" w:rsidRDefault="00B04DEF" w:rsidP="0080728B">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80728B">
        <w:rPr>
          <w:rFonts w:ascii="Times New Roman" w:hAnsi="Times New Roman" w:cs="Times New Roman"/>
          <w:b/>
          <w:i/>
          <w:sz w:val="22"/>
          <w:szCs w:val="22"/>
        </w:rPr>
        <w:t>с указанием о</w:t>
      </w:r>
      <w:r w:rsidR="001F6865" w:rsidRPr="0080728B">
        <w:rPr>
          <w:rFonts w:ascii="Times New Roman" w:hAnsi="Times New Roman" w:cs="Times New Roman"/>
          <w:b/>
          <w:i/>
          <w:sz w:val="22"/>
          <w:szCs w:val="22"/>
        </w:rPr>
        <w:t>б</w:t>
      </w:r>
      <w:r w:rsidR="001F43DF" w:rsidRPr="0080728B">
        <w:rPr>
          <w:rFonts w:ascii="Times New Roman" w:hAnsi="Times New Roman" w:cs="Times New Roman"/>
          <w:b/>
          <w:i/>
          <w:sz w:val="22"/>
          <w:szCs w:val="22"/>
        </w:rPr>
        <w:t xml:space="preserve"> их</w:t>
      </w:r>
      <w:r w:rsidR="00A16AC0" w:rsidRPr="0080728B">
        <w:rPr>
          <w:rFonts w:ascii="Times New Roman" w:hAnsi="Times New Roman" w:cs="Times New Roman"/>
          <w:b/>
          <w:i/>
          <w:sz w:val="22"/>
          <w:szCs w:val="22"/>
        </w:rPr>
        <w:t xml:space="preserve"> </w:t>
      </w:r>
      <w:r w:rsidR="001F43DF" w:rsidRPr="0080728B">
        <w:rPr>
          <w:rFonts w:ascii="Times New Roman" w:hAnsi="Times New Roman" w:cs="Times New Roman"/>
          <w:b/>
          <w:i/>
          <w:sz w:val="22"/>
          <w:szCs w:val="22"/>
        </w:rPr>
        <w:t>размещении</w:t>
      </w:r>
      <w:r w:rsidR="00A16AC0" w:rsidRPr="0080728B">
        <w:rPr>
          <w:rFonts w:ascii="Times New Roman" w:hAnsi="Times New Roman" w:cs="Times New Roman"/>
          <w:b/>
          <w:i/>
          <w:sz w:val="22"/>
          <w:szCs w:val="22"/>
        </w:rPr>
        <w:t xml:space="preserve"> </w:t>
      </w:r>
      <w:r w:rsidRPr="0080728B">
        <w:rPr>
          <w:rFonts w:ascii="Times New Roman" w:hAnsi="Times New Roman" w:cs="Times New Roman"/>
          <w:b/>
          <w:i/>
          <w:sz w:val="22"/>
          <w:szCs w:val="22"/>
        </w:rPr>
        <w:t>на официальном сайте Заказчика</w:t>
      </w:r>
      <w:r w:rsidR="00FF7D5B" w:rsidRPr="0080728B">
        <w:rPr>
          <w:rFonts w:ascii="Times New Roman" w:hAnsi="Times New Roman" w:cs="Times New Roman"/>
          <w:b/>
          <w:i/>
          <w:sz w:val="22"/>
          <w:szCs w:val="22"/>
        </w:rPr>
        <w:t xml:space="preserve"> </w:t>
      </w:r>
      <w:hyperlink r:id="rId13" w:history="1">
        <w:r w:rsidR="00200560" w:rsidRPr="00CF4C3E">
          <w:rPr>
            <w:rStyle w:val="ad"/>
            <w:rFonts w:ascii="Times New Roman" w:hAnsi="Times New Roman" w:cs="Times New Roman"/>
            <w:b/>
            <w:i/>
            <w:sz w:val="22"/>
            <w:szCs w:val="22"/>
          </w:rPr>
          <w:t>http</w:t>
        </w:r>
        <w:r w:rsidR="00200560" w:rsidRPr="00CF4C3E">
          <w:rPr>
            <w:rStyle w:val="ad"/>
            <w:rFonts w:ascii="Times New Roman" w:hAnsi="Times New Roman" w:cs="Times New Roman"/>
            <w:b/>
            <w:i/>
            <w:sz w:val="22"/>
            <w:szCs w:val="22"/>
            <w:lang w:val="en-US"/>
          </w:rPr>
          <w:t>s</w:t>
        </w:r>
        <w:r w:rsidR="00200560" w:rsidRPr="00CF4C3E">
          <w:rPr>
            <w:rStyle w:val="ad"/>
            <w:rFonts w:ascii="Times New Roman" w:hAnsi="Times New Roman" w:cs="Times New Roman"/>
            <w:b/>
            <w:i/>
            <w:sz w:val="22"/>
            <w:szCs w:val="22"/>
          </w:rPr>
          <w:t>://www.irkutskenergo.ru/</w:t>
        </w:r>
        <w:proofErr w:type="spellStart"/>
        <w:r w:rsidR="00200560" w:rsidRPr="00CF4C3E">
          <w:rPr>
            <w:rStyle w:val="ad"/>
            <w:rFonts w:ascii="Times New Roman" w:hAnsi="Times New Roman" w:cs="Times New Roman"/>
            <w:b/>
            <w:i/>
            <w:sz w:val="22"/>
            <w:szCs w:val="22"/>
          </w:rPr>
          <w:t>qa</w:t>
        </w:r>
        <w:proofErr w:type="spellEnd"/>
        <w:r w:rsidR="00200560" w:rsidRPr="00CF4C3E">
          <w:rPr>
            <w:rStyle w:val="ad"/>
            <w:rFonts w:ascii="Times New Roman" w:hAnsi="Times New Roman" w:cs="Times New Roman"/>
            <w:b/>
            <w:i/>
            <w:sz w:val="22"/>
            <w:szCs w:val="22"/>
          </w:rPr>
          <w:t>/6458.htm</w:t>
        </w:r>
      </w:hyperlink>
      <w:r w:rsidRPr="0080728B">
        <w:rPr>
          <w:rFonts w:ascii="Times New Roman" w:hAnsi="Times New Roman" w:cs="Times New Roman"/>
          <w:b/>
          <w:i/>
          <w:sz w:val="22"/>
          <w:szCs w:val="22"/>
        </w:rPr>
        <w:t>. В этом случае Подрядчик считается ознакомленным с организационно-распорядительными документами Заказчика.</w:t>
      </w:r>
    </w:p>
    <w:p w14:paraId="4ADF5D58" w14:textId="6BB58AA2"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 xml:space="preserve">организации решения всех технических вопросов с представителем Подрядчика, а также для проверки и </w:t>
      </w:r>
      <w:r w:rsidRPr="0080728B">
        <w:rPr>
          <w:rFonts w:ascii="Times New Roman" w:hAnsi="Times New Roman" w:cs="Times New Roman"/>
        </w:rPr>
        <w:lastRenderedPageBreak/>
        <w:t>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xml:space="preserve">, то Результатом Работ будет являться в том числе получение Подрядчиком (в </w:t>
      </w:r>
      <w:proofErr w:type="spellStart"/>
      <w:r w:rsidR="001413B0" w:rsidRPr="0080728B">
        <w:rPr>
          <w:rFonts w:ascii="Times New Roman" w:hAnsi="Times New Roman" w:cs="Times New Roman"/>
        </w:rPr>
        <w:t>т.ч</w:t>
      </w:r>
      <w:proofErr w:type="spellEnd"/>
      <w:r w:rsidR="001413B0" w:rsidRPr="0080728B">
        <w:rPr>
          <w:rFonts w:ascii="Times New Roman" w:hAnsi="Times New Roman" w:cs="Times New Roman"/>
        </w:rPr>
        <w:t>.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0439CF15" w14:textId="4D944BA6"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w:t>
      </w:r>
      <w:r w:rsidR="004207C9" w:rsidRPr="0080728B">
        <w:rPr>
          <w:rFonts w:ascii="Times New Roman" w:hAnsi="Times New Roman" w:cs="Times New Roman"/>
        </w:rPr>
        <w:t xml:space="preserve">Подрядчиком </w:t>
      </w:r>
      <w:r w:rsidRPr="0080728B">
        <w:rPr>
          <w:rFonts w:ascii="Times New Roman" w:hAnsi="Times New Roman" w:cs="Times New Roman"/>
        </w:rPr>
        <w:t>по унифицированной форме № КС-3, утвержденной Постановлением Госкомстата России от 11.11.1999 № 100</w:t>
      </w:r>
      <w:r w:rsidR="00D1380F" w:rsidRPr="0080728B">
        <w:rPr>
          <w:rFonts w:ascii="Times New Roman" w:hAnsi="Times New Roman" w:cs="Times New Roman"/>
        </w:rPr>
        <w:t xml:space="preserve"> (в действующей редакции)</w:t>
      </w:r>
      <w:r w:rsidRPr="0080728B">
        <w:rPr>
          <w:rFonts w:ascii="Times New Roman" w:hAnsi="Times New Roman" w:cs="Times New Roman"/>
        </w:rPr>
        <w:t xml:space="preserve">, в порядке, установленном законодательством </w:t>
      </w:r>
      <w:r w:rsidR="009B112F" w:rsidRPr="0080728B">
        <w:rPr>
          <w:rFonts w:ascii="Times New Roman" w:hAnsi="Times New Roman" w:cs="Times New Roman"/>
          <w:iCs/>
        </w:rPr>
        <w:t>Российской Федерации</w:t>
      </w:r>
      <w:r w:rsidRPr="0080728B">
        <w:rPr>
          <w:rFonts w:ascii="Times New Roman" w:hAnsi="Times New Roman" w:cs="Times New Roman"/>
        </w:rPr>
        <w:t xml:space="preserve">, подтверждающий стоимость выполненных Подрядчиком по Договору </w:t>
      </w:r>
      <w:r w:rsidR="001413B0" w:rsidRPr="0080728B">
        <w:rPr>
          <w:rFonts w:ascii="Times New Roman" w:hAnsi="Times New Roman" w:cs="Times New Roman"/>
        </w:rPr>
        <w:t>[</w:t>
      </w:r>
      <w:r w:rsidRPr="0080728B">
        <w:rPr>
          <w:rFonts w:ascii="Times New Roman" w:hAnsi="Times New Roman" w:cs="Times New Roman"/>
        </w:rPr>
        <w:t>Работ</w:t>
      </w:r>
      <w:r w:rsidR="00F47C50" w:rsidRPr="0080728B">
        <w:rPr>
          <w:rFonts w:ascii="Times New Roman" w:hAnsi="Times New Roman" w:cs="Times New Roman"/>
        </w:rPr>
        <w:t xml:space="preserve"> / </w:t>
      </w:r>
      <w:r w:rsidR="001413B0" w:rsidRPr="0080728B">
        <w:rPr>
          <w:rFonts w:ascii="Times New Roman" w:hAnsi="Times New Roman" w:cs="Times New Roman"/>
        </w:rPr>
        <w:t>Этапа Работ]</w:t>
      </w:r>
      <w:r w:rsidRPr="0080728B">
        <w:rPr>
          <w:rFonts w:ascii="Times New Roman" w:hAnsi="Times New Roman" w:cs="Times New Roman"/>
        </w:rPr>
        <w:t>.</w:t>
      </w:r>
    </w:p>
    <w:p w14:paraId="38CA0D14"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w:t>
      </w:r>
      <w:r w:rsidRPr="0080728B">
        <w:rPr>
          <w:rFonts w:ascii="Times New Roman" w:hAnsi="Times New Roman" w:cs="Times New Roman"/>
        </w:rPr>
        <w:lastRenderedPageBreak/>
        <w:t>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18CCD8AB"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 xml:space="preserve">Приложению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EE56689"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_Ref496197080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29.1</w:t>
      </w:r>
      <w:r w:rsidR="00907D5D" w:rsidRPr="0080728B">
        <w:rPr>
          <w:rFonts w:ascii="Times New Roman" w:hAnsi="Times New Roman" w:cs="Times New Roman"/>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59BB604F" w:rsidR="009E1FF1" w:rsidRPr="0080728B" w:rsidRDefault="00FF346A" w:rsidP="0080728B">
      <w:pPr>
        <w:pStyle w:val="RUS111"/>
        <w:widowControl w:val="0"/>
        <w:rPr>
          <w:rFonts w:ascii="Times New Roman" w:hAnsi="Times New Roman" w:cs="Times New Roman"/>
        </w:rPr>
      </w:pPr>
      <w:r w:rsidRPr="0080728B">
        <w:rPr>
          <w:rFonts w:ascii="Times New Roman" w:hAnsi="Times New Roman" w:cs="Times New Roman"/>
          <w:b/>
        </w:rPr>
        <w:t>[</w:t>
      </w:r>
      <w:r w:rsidR="00C32DB0" w:rsidRPr="0080728B">
        <w:rPr>
          <w:rFonts w:ascii="Times New Roman" w:hAnsi="Times New Roman" w:cs="Times New Roman"/>
          <w:b/>
        </w:rPr>
        <w:t>«Этап Работ»</w:t>
      </w:r>
      <w:r w:rsidR="00C32DB0"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762A87" w:rsidRPr="006C3BAB">
        <w:rPr>
          <w:rFonts w:ascii="Times New Roman" w:hAnsi="Times New Roman" w:cs="Times New Roman"/>
          <w:b/>
        </w:rPr>
        <w:t xml:space="preserve"> </w:t>
      </w:r>
      <w:r w:rsidR="00762A87" w:rsidRPr="006C3BAB">
        <w:rPr>
          <w:rFonts w:ascii="Times New Roman" w:hAnsi="Times New Roman" w:cs="Times New Roman"/>
          <w:b/>
        </w:rPr>
        <w:fldChar w:fldCharType="begin"/>
      </w:r>
      <w:r w:rsidR="00762A87"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762A87" w:rsidRPr="006C3BAB">
        <w:rPr>
          <w:rFonts w:ascii="Times New Roman" w:hAnsi="Times New Roman" w:cs="Times New Roman"/>
          <w:b/>
        </w:rPr>
      </w:r>
      <w:r w:rsidR="00762A87" w:rsidRPr="006C3BAB">
        <w:rPr>
          <w:rFonts w:ascii="Times New Roman" w:hAnsi="Times New Roman" w:cs="Times New Roman"/>
          <w:b/>
        </w:rPr>
        <w:fldChar w:fldCharType="separate"/>
      </w:r>
      <w:r w:rsidR="0080728B" w:rsidRPr="006C3BAB">
        <w:rPr>
          <w:rStyle w:val="10"/>
          <w:rFonts w:ascii="Times New Roman" w:hAnsi="Times New Roman" w:cs="Times New Roman"/>
          <w:b/>
          <w:color w:val="auto"/>
          <w:sz w:val="22"/>
          <w:szCs w:val="22"/>
        </w:rPr>
        <w:t>Календарный график выполнения работ</w:t>
      </w:r>
      <w:r w:rsidR="00762A87" w:rsidRPr="006C3BAB">
        <w:rPr>
          <w:rFonts w:ascii="Times New Roman" w:hAnsi="Times New Roman" w:cs="Times New Roman"/>
          <w:b/>
        </w:rPr>
        <w:fldChar w:fldCharType="end"/>
      </w:r>
      <w:r w:rsidR="00960816" w:rsidRPr="0080728B">
        <w:rPr>
          <w:rFonts w:ascii="Times New Roman" w:hAnsi="Times New Roman" w:cs="Times New Roman"/>
        </w:rPr>
        <w:t>, переданные Подрядчиком и принятые Заказчиком без замечаний</w:t>
      </w:r>
      <w:r w:rsidR="00C32DB0" w:rsidRPr="0080728B">
        <w:rPr>
          <w:rFonts w:ascii="Times New Roman" w:hAnsi="Times New Roman" w:cs="Times New Roman"/>
        </w:rPr>
        <w:t>.</w:t>
      </w:r>
      <w:r w:rsidRPr="0080728B">
        <w:rPr>
          <w:rFonts w:ascii="Times New Roman" w:hAnsi="Times New Roman" w:cs="Times New Roman"/>
        </w:rPr>
        <w:t>]</w:t>
      </w:r>
    </w:p>
    <w:p w14:paraId="0C8B48A0" w14:textId="5EFA16AE" w:rsidR="00960816" w:rsidRPr="004A063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4A0636">
        <w:rPr>
          <w:rFonts w:ascii="Times New Roman" w:hAnsi="Times New Roman" w:cs="Times New Roman"/>
        </w:rPr>
        <w:t xml:space="preserve">законом или отраслевыми правилами и стандартами. </w:t>
      </w:r>
    </w:p>
    <w:p w14:paraId="6C5B9D91" w14:textId="225DCB7A" w:rsidR="008E6A49" w:rsidRPr="004A0636" w:rsidRDefault="008E6A49" w:rsidP="008E6A49">
      <w:pPr>
        <w:pStyle w:val="RUS111"/>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4A0636">
        <w:rPr>
          <w:rFonts w:ascii="Times New Roman" w:hAnsi="Times New Roman" w:cs="Times New Roman"/>
        </w:rPr>
        <w:t>произошел  перевод</w:t>
      </w:r>
      <w:proofErr w:type="gramEnd"/>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353D77F" w14:textId="67C48F63" w:rsidR="00920700" w:rsidRPr="00F63C52" w:rsidRDefault="00920700" w:rsidP="00920700">
      <w:pPr>
        <w:pStyle w:val="RUS111"/>
        <w:rPr>
          <w:rFonts w:ascii="Times New Roman" w:hAnsi="Times New Roman" w:cs="Times New Roman"/>
          <w:highlight w:val="cyan"/>
        </w:rPr>
      </w:pPr>
      <w:r w:rsidRPr="00F63C52">
        <w:rPr>
          <w:rFonts w:ascii="Times New Roman" w:hAnsi="Times New Roman" w:cs="Times New Roman"/>
          <w:highlight w:val="cyan"/>
        </w:rPr>
        <w:t>«Методика» обозначает утвержденная Приказом МКПАО «ЭН+ГРУП» от 07.04.2021 № ЭНГ-П-21-012 Единая методика определения коэффициента частоты травм с утратой трудоспосо</w:t>
      </w:r>
      <w:r w:rsidR="00F4447D" w:rsidRPr="00F63C52">
        <w:rPr>
          <w:rFonts w:ascii="Times New Roman" w:hAnsi="Times New Roman" w:cs="Times New Roman"/>
          <w:highlight w:val="cyan"/>
        </w:rPr>
        <w:t>бности (LTIFR) (Приложение № 1</w:t>
      </w:r>
      <w:r w:rsidR="005A3588" w:rsidRPr="00F63C52">
        <w:rPr>
          <w:rFonts w:ascii="Times New Roman" w:hAnsi="Times New Roman" w:cs="Times New Roman"/>
          <w:highlight w:val="cyan"/>
        </w:rPr>
        <w:t>3</w:t>
      </w:r>
      <w:r w:rsidR="00F4447D" w:rsidRPr="00F63C52">
        <w:rPr>
          <w:rFonts w:ascii="Times New Roman" w:hAnsi="Times New Roman" w:cs="Times New Roman"/>
          <w:highlight w:val="cyan"/>
        </w:rPr>
        <w:t xml:space="preserve"> </w:t>
      </w:r>
      <w:r w:rsidRPr="00F63C52">
        <w:rPr>
          <w:rFonts w:ascii="Times New Roman" w:hAnsi="Times New Roman" w:cs="Times New Roman"/>
          <w:highlight w:val="cyan"/>
        </w:rPr>
        <w:t>к Договору).</w:t>
      </w:r>
    </w:p>
    <w:p w14:paraId="566DD4DA" w14:textId="77777777" w:rsidR="00BF32C2" w:rsidRPr="0080728B" w:rsidRDefault="00BF32C2" w:rsidP="0080728B">
      <w:pPr>
        <w:pStyle w:val="RUS1"/>
        <w:widowControl w:val="0"/>
        <w:spacing w:before="0"/>
        <w:rPr>
          <w:rFonts w:ascii="Times New Roman" w:hAnsi="Times New Roman" w:cs="Times New Roman"/>
        </w:rPr>
      </w:pPr>
      <w:bookmarkStart w:id="7" w:name="_Toc504140759"/>
      <w:bookmarkStart w:id="8" w:name="_Toc518653247"/>
      <w:r w:rsidRPr="0080728B">
        <w:rPr>
          <w:rFonts w:ascii="Times New Roman" w:hAnsi="Times New Roman" w:cs="Times New Roman"/>
        </w:rPr>
        <w:t>Предмет Договора</w:t>
      </w:r>
      <w:bookmarkEnd w:id="7"/>
      <w:bookmarkEnd w:id="8"/>
    </w:p>
    <w:p w14:paraId="4E8B87E9" w14:textId="3B44EF06"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59E9D1E1" w14:textId="5E927C8A"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7A259594" w14:textId="34C09F49"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028B934B"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80728B" w:rsidRPr="0080728B">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62C95B11"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lastRenderedPageBreak/>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4C678E5E"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w:t>
      </w:r>
      <w:proofErr w:type="gramStart"/>
      <w:r w:rsidRPr="0080728B">
        <w:rPr>
          <w:rFonts w:ascii="Times New Roman" w:hAnsi="Times New Roman" w:cs="Times New Roman"/>
        </w:rPr>
        <w:t>Заданию</w:t>
      </w:r>
      <w:proofErr w:type="gramEnd"/>
      <w:r w:rsidRPr="0080728B">
        <w:rPr>
          <w:rFonts w:ascii="Times New Roman" w:hAnsi="Times New Roman" w:cs="Times New Roman"/>
        </w:rPr>
        <w:t xml:space="preserve"> на проектирование и </w:t>
      </w:r>
      <w:r w:rsidR="00FE72B9" w:rsidRPr="0080728B">
        <w:rPr>
          <w:rFonts w:ascii="Times New Roman" w:hAnsi="Times New Roman" w:cs="Times New Roman"/>
        </w:rPr>
        <w:t>[</w:t>
      </w:r>
      <w:r w:rsidRPr="0080728B">
        <w:rPr>
          <w:rFonts w:ascii="Times New Roman" w:hAnsi="Times New Roman" w:cs="Times New Roman"/>
          <w:highlight w:val="yellow"/>
        </w:rPr>
        <w:t xml:space="preserve">указать требования Заказчика к формированию и экспертизе сметной документации, чтобы передаваемая Заказчику </w:t>
      </w:r>
      <w:r w:rsidR="00107215" w:rsidRPr="0080728B">
        <w:rPr>
          <w:rFonts w:ascii="Times New Roman" w:hAnsi="Times New Roman" w:cs="Times New Roman"/>
          <w:highlight w:val="yellow"/>
        </w:rPr>
        <w:t xml:space="preserve">Техническая документация </w:t>
      </w:r>
      <w:r w:rsidRPr="0080728B">
        <w:rPr>
          <w:rFonts w:ascii="Times New Roman" w:hAnsi="Times New Roman" w:cs="Times New Roman"/>
          <w:highlight w:val="yellow"/>
        </w:rPr>
        <w:t>в соответствии с условиями настоящего Договора не требовала какой-либо доработки или адаптации к использованию на технических устройствах (компьютерах) Заказчика</w:t>
      </w:r>
      <w:r w:rsidR="00FE72B9" w:rsidRPr="0080728B">
        <w:rPr>
          <w:rFonts w:ascii="Times New Roman" w:hAnsi="Times New Roman" w:cs="Times New Roman"/>
        </w:rPr>
        <w:t>]</w:t>
      </w:r>
      <w:r w:rsidRPr="0080728B">
        <w:rPr>
          <w:rFonts w:ascii="Times New Roman" w:hAnsi="Times New Roman" w:cs="Times New Roman"/>
        </w:rPr>
        <w:t>.</w:t>
      </w:r>
      <w:bookmarkEnd w:id="10"/>
    </w:p>
    <w:p w14:paraId="63BBEB7C" w14:textId="0770326D"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3ECDA7BF"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Pr="0080728B">
        <w:rPr>
          <w:rFonts w:ascii="Times New Roman" w:hAnsi="Times New Roman" w:cs="Times New Roman"/>
          <w:highlight w:val="yellow"/>
        </w:rPr>
        <w:t>П</w:t>
      </w:r>
      <w:r w:rsidR="005B7B15" w:rsidRPr="0080728B">
        <w:rPr>
          <w:rFonts w:ascii="Times New Roman" w:hAnsi="Times New Roman" w:cs="Times New Roman"/>
          <w:highlight w:val="yellow"/>
        </w:rPr>
        <w:t>одрядчика</w:t>
      </w:r>
      <w:r w:rsidRPr="0080728B">
        <w:rPr>
          <w:rFonts w:ascii="Times New Roman" w:hAnsi="Times New Roman" w:cs="Times New Roman"/>
          <w:highlight w:val="yellow"/>
        </w:rPr>
        <w:t>/Заказчика</w:t>
      </w:r>
      <w:r w:rsidRPr="0080728B">
        <w:rPr>
          <w:rFonts w:ascii="Times New Roman" w:hAnsi="Times New Roman" w:cs="Times New Roman"/>
        </w:rPr>
        <w:t>]</w:t>
      </w:r>
      <w:r w:rsidR="00FF1380" w:rsidRPr="0080728B">
        <w:rPr>
          <w:rStyle w:val="aa"/>
          <w:rFonts w:ascii="Times New Roman" w:hAnsi="Times New Roman" w:cs="Times New Roman"/>
        </w:rPr>
        <w:footnoteReference w:id="3"/>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2FE14019"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80728B" w:rsidRPr="006C3BAB">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22C20E7C"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759B4FE2"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Pr="0080728B">
        <w:rPr>
          <w:rFonts w:ascii="Times New Roman" w:hAnsi="Times New Roman" w:cs="Times New Roman"/>
        </w:rPr>
        <w:lastRenderedPageBreak/>
        <w:t xml:space="preserve">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80728B">
      <w:pPr>
        <w:pStyle w:val="RUS11"/>
        <w:widowControl w:val="0"/>
        <w:numPr>
          <w:ilvl w:val="0"/>
          <w:numId w:val="14"/>
        </w:numPr>
        <w:ind w:left="993" w:hanging="426"/>
        <w:rPr>
          <w:ins w:id="21" w:author="Ивановская Елена Владимировна" w:date="2019-03-28T08:28:00Z"/>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3285D065" w14:textId="77777777" w:rsidR="002A1D0C" w:rsidRPr="001C157C" w:rsidRDefault="0095164C" w:rsidP="0095164C">
      <w:pPr>
        <w:pStyle w:val="RUS11"/>
        <w:rPr>
          <w:ins w:id="22" w:author="Ивановская Елена Владимировна" w:date="2019-03-28T08:31:00Z"/>
          <w:rFonts w:ascii="Times New Roman" w:hAnsi="Times New Roman" w:cs="Times New Roman"/>
          <w:color w:val="FF0000"/>
        </w:rPr>
      </w:pPr>
      <w:ins w:id="23" w:author="Ивановская Елена Владимировна" w:date="2019-03-28T08:28:00Z">
        <w:r w:rsidRPr="001C157C">
          <w:rPr>
            <w:rFonts w:ascii="Times New Roman" w:hAnsi="Times New Roman" w:cs="Times New Roman"/>
          </w:rPr>
          <w:t xml:space="preserve"> </w:t>
        </w:r>
        <w:r w:rsidRPr="001C157C">
          <w:rPr>
            <w:rFonts w:ascii="Times New Roman" w:hAnsi="Times New Roman" w:cs="Times New Roman"/>
            <w:color w:val="FF0000"/>
          </w:rPr>
          <w:t>Цена работ по договору увеличивается на НДС по ставке, установленной Н</w:t>
        </w:r>
      </w:ins>
      <w:ins w:id="24" w:author="Ивановская Елена Владимировна" w:date="2019-03-28T08:29:00Z">
        <w:r w:rsidRPr="001C157C">
          <w:rPr>
            <w:rFonts w:ascii="Times New Roman" w:hAnsi="Times New Roman" w:cs="Times New Roman"/>
            <w:color w:val="FF0000"/>
          </w:rPr>
          <w:t xml:space="preserve">алоговым </w:t>
        </w:r>
        <w:proofErr w:type="gramStart"/>
        <w:r w:rsidRPr="001C157C">
          <w:rPr>
            <w:rFonts w:ascii="Times New Roman" w:hAnsi="Times New Roman" w:cs="Times New Roman"/>
            <w:color w:val="FF0000"/>
          </w:rPr>
          <w:t xml:space="preserve">кодексом </w:t>
        </w:r>
      </w:ins>
      <w:ins w:id="25" w:author="Ивановская Елена Владимировна" w:date="2019-03-28T08:28:00Z">
        <w:r w:rsidRPr="001C157C">
          <w:rPr>
            <w:rFonts w:ascii="Times New Roman" w:hAnsi="Times New Roman" w:cs="Times New Roman"/>
            <w:color w:val="FF0000"/>
          </w:rPr>
          <w:t xml:space="preserve"> РФ</w:t>
        </w:r>
        <w:proofErr w:type="gramEnd"/>
        <w:r w:rsidRPr="001C157C">
          <w:rPr>
            <w:rFonts w:ascii="Times New Roman" w:hAnsi="Times New Roman" w:cs="Times New Roman"/>
            <w:color w:val="FF0000"/>
          </w:rPr>
          <w:t xml:space="preserve">. </w:t>
        </w:r>
      </w:ins>
    </w:p>
    <w:p w14:paraId="718206D2" w14:textId="2A9B343B" w:rsidR="0095164C" w:rsidRPr="001C157C" w:rsidRDefault="002A1D0C" w:rsidP="002A1D0C">
      <w:pPr>
        <w:pStyle w:val="RUS11"/>
        <w:numPr>
          <w:ilvl w:val="0"/>
          <w:numId w:val="0"/>
        </w:numPr>
        <w:ind w:left="568"/>
        <w:rPr>
          <w:rFonts w:ascii="Times New Roman" w:hAnsi="Times New Roman" w:cs="Times New Roman"/>
          <w:color w:val="FF0000"/>
        </w:rPr>
      </w:pPr>
      <w:ins w:id="26" w:author="Ивановская Елена Владимировна" w:date="2019-03-28T08:31:00Z">
        <w:r w:rsidRPr="001C157C">
          <w:rPr>
            <w:rFonts w:ascii="Times New Roman" w:hAnsi="Times New Roman" w:cs="Times New Roman"/>
            <w:color w:val="FF0000"/>
          </w:rPr>
          <w:t xml:space="preserve">Вариант: </w:t>
        </w:r>
      </w:ins>
      <w:ins w:id="27" w:author="Ивановская Елена Владимировна" w:date="2019-03-28T08:32:00Z">
        <w:r w:rsidRPr="001C157C">
          <w:rPr>
            <w:rFonts w:ascii="Times New Roman" w:hAnsi="Times New Roman" w:cs="Times New Roman"/>
            <w:color w:val="FF0000"/>
          </w:rPr>
          <w:t>П</w:t>
        </w:r>
      </w:ins>
      <w:ins w:id="28" w:author="Ивановская Елена Владимировна" w:date="2019-03-28T08:28:00Z">
        <w:r w:rsidR="0095164C" w:rsidRPr="001C157C">
          <w:rPr>
            <w:rFonts w:ascii="Times New Roman" w:hAnsi="Times New Roman" w:cs="Times New Roman"/>
            <w:color w:val="FF0000"/>
          </w:rPr>
          <w:t>одрядчик не является плательщиком НДС,</w:t>
        </w:r>
      </w:ins>
      <w:ins w:id="29" w:author="Ивановская Елена Владимировна" w:date="2019-03-28T08:32:00Z">
        <w:r w:rsidRPr="001C157C">
          <w:rPr>
            <w:rFonts w:ascii="Times New Roman" w:hAnsi="Times New Roman" w:cs="Times New Roman"/>
            <w:color w:val="FF0000"/>
          </w:rPr>
          <w:t xml:space="preserve"> что подтверждается _____________________________</w:t>
        </w:r>
        <w:proofErr w:type="gramStart"/>
        <w:r w:rsidRPr="001C157C">
          <w:rPr>
            <w:rFonts w:ascii="Times New Roman" w:hAnsi="Times New Roman" w:cs="Times New Roman"/>
            <w:color w:val="FF0000"/>
          </w:rPr>
          <w:t>_(</w:t>
        </w:r>
        <w:proofErr w:type="gramEnd"/>
        <w:r w:rsidRPr="001C157C">
          <w:rPr>
            <w:rFonts w:ascii="Times New Roman" w:hAnsi="Times New Roman" w:cs="Times New Roman"/>
            <w:color w:val="FF0000"/>
          </w:rPr>
          <w:t>указывается основание для освобождения от НДС)</w:t>
        </w:r>
      </w:ins>
      <w:ins w:id="30" w:author="Ивановская Елена Владимировна" w:date="2019-03-28T08:28:00Z">
        <w:r w:rsidR="0095164C" w:rsidRPr="001C157C">
          <w:rPr>
            <w:rFonts w:ascii="Times New Roman" w:hAnsi="Times New Roman" w:cs="Times New Roman"/>
            <w:color w:val="FF0000"/>
          </w:rPr>
          <w:t>.</w:t>
        </w:r>
      </w:ins>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proofErr w:type="gramStart"/>
      <w:r w:rsidRPr="0080728B">
        <w:rPr>
          <w:rFonts w:ascii="Times New Roman" w:hAnsi="Times New Roman" w:cs="Times New Roman"/>
        </w:rPr>
        <w:t>все 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31" w:name="_Ref493723332"/>
      <w:bookmarkStart w:id="32" w:name="_Toc504140762"/>
      <w:bookmarkStart w:id="33" w:name="_Toc518653250"/>
      <w:r w:rsidRPr="0080728B">
        <w:rPr>
          <w:rFonts w:ascii="Times New Roman" w:hAnsi="Times New Roman" w:cs="Times New Roman"/>
        </w:rPr>
        <w:t>Порядок и условия платежей</w:t>
      </w:r>
      <w:bookmarkEnd w:id="31"/>
      <w:bookmarkEnd w:id="32"/>
      <w:bookmarkEnd w:id="33"/>
    </w:p>
    <w:p w14:paraId="17282383" w14:textId="77777777" w:rsidR="00ED3E67"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lang w:val="en-US"/>
        </w:rPr>
        <w:t>[</w:t>
      </w:r>
      <w:r w:rsidRPr="0080728B">
        <w:rPr>
          <w:rFonts w:ascii="Times New Roman" w:hAnsi="Times New Roman" w:cs="Times New Roman"/>
          <w:color w:val="C00000"/>
          <w:sz w:val="22"/>
          <w:szCs w:val="22"/>
        </w:rPr>
        <w:t>ВАРИАНТ, е</w:t>
      </w:r>
      <w:r w:rsidR="00ED3E67" w:rsidRPr="0080728B">
        <w:rPr>
          <w:rFonts w:ascii="Times New Roman" w:hAnsi="Times New Roman" w:cs="Times New Roman"/>
          <w:color w:val="C00000"/>
          <w:sz w:val="22"/>
          <w:szCs w:val="22"/>
        </w:rPr>
        <w:t>сли предусмотрен аванс</w:t>
      </w:r>
      <w:r w:rsidRPr="0080728B">
        <w:rPr>
          <w:rFonts w:ascii="Times New Roman" w:hAnsi="Times New Roman" w:cs="Times New Roman"/>
          <w:color w:val="C00000"/>
          <w:sz w:val="22"/>
          <w:szCs w:val="22"/>
        </w:rPr>
        <w:t>:</w:t>
      </w:r>
    </w:p>
    <w:p w14:paraId="79E70744" w14:textId="59FC9799"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Заказчик выплачивает Подрядчику аванс в размере, не превыш</w:t>
      </w:r>
      <w:r w:rsidR="00DE62FB" w:rsidRPr="0080728B">
        <w:rPr>
          <w:rFonts w:ascii="Times New Roman" w:hAnsi="Times New Roman" w:cs="Times New Roman"/>
        </w:rPr>
        <w:t>ающем 30 (тридцать</w:t>
      </w:r>
      <w:r w:rsidR="00895804" w:rsidRPr="0080728B">
        <w:rPr>
          <w:rFonts w:ascii="Times New Roman" w:hAnsi="Times New Roman" w:cs="Times New Roman"/>
        </w:rPr>
        <w:t>)</w:t>
      </w:r>
      <w:r w:rsidR="00DE62FB" w:rsidRPr="0080728B">
        <w:rPr>
          <w:rFonts w:ascii="Times New Roman" w:hAnsi="Times New Roman" w:cs="Times New Roman"/>
        </w:rPr>
        <w:t xml:space="preserve"> процентов</w:t>
      </w:r>
      <w:r w:rsidR="00ED1063" w:rsidRPr="0080728B">
        <w:rPr>
          <w:rFonts w:ascii="Times New Roman" w:hAnsi="Times New Roman" w:cs="Times New Roman"/>
        </w:rPr>
        <w:t xml:space="preserve"> </w:t>
      </w:r>
      <w:r w:rsidRPr="0080728B">
        <w:rPr>
          <w:rFonts w:ascii="Times New Roman" w:hAnsi="Times New Roman" w:cs="Times New Roman"/>
        </w:rPr>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F28CC" w:rsidRPr="0080728B">
        <w:rPr>
          <w:rFonts w:ascii="Times New Roman" w:hAnsi="Times New Roman" w:cs="Times New Roman"/>
        </w:rPr>
        <w:t>Б</w:t>
      </w:r>
      <w:r w:rsidR="00F651D2" w:rsidRPr="0080728B">
        <w:rPr>
          <w:rFonts w:ascii="Times New Roman" w:hAnsi="Times New Roman" w:cs="Times New Roman"/>
        </w:rPr>
        <w:t xml:space="preserve">анковской гарантии на сумму аванса в качестве </w:t>
      </w:r>
      <w:r w:rsidRPr="0080728B">
        <w:rPr>
          <w:rFonts w:ascii="Times New Roman" w:hAnsi="Times New Roman" w:cs="Times New Roman"/>
        </w:rPr>
        <w:t xml:space="preserve">обеспечения </w:t>
      </w:r>
      <w:r w:rsidR="00F651D2" w:rsidRPr="0080728B">
        <w:rPr>
          <w:rFonts w:ascii="Times New Roman" w:hAnsi="Times New Roman" w:cs="Times New Roman"/>
        </w:rPr>
        <w:t xml:space="preserve">его </w:t>
      </w:r>
      <w:r w:rsidRPr="0080728B">
        <w:rPr>
          <w:rFonts w:ascii="Times New Roman" w:hAnsi="Times New Roman" w:cs="Times New Roman"/>
        </w:rPr>
        <w:t>возврата</w:t>
      </w:r>
      <w:r w:rsidRPr="0080728B">
        <w:rPr>
          <w:rFonts w:ascii="Times New Roman" w:hAnsi="Times New Roman" w:cs="Times New Roman"/>
          <w:b/>
          <w:i/>
        </w:rPr>
        <w:t>.</w:t>
      </w:r>
    </w:p>
    <w:p w14:paraId="2F0EC220" w14:textId="77777777" w:rsidR="00ED3E67" w:rsidRPr="0080728B" w:rsidRDefault="00ED3E67"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80728B">
        <w:rPr>
          <w:rFonts w:ascii="Times New Roman" w:hAnsi="Times New Roman" w:cs="Times New Roman"/>
          <w:i/>
          <w:iCs/>
          <w:sz w:val="22"/>
          <w:szCs w:val="22"/>
        </w:rPr>
        <w:t>.</w:t>
      </w:r>
    </w:p>
    <w:p w14:paraId="643A1A38" w14:textId="77777777"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Сумма уплаченных авансовых платежей зачитывается пропорционально объему выполненных Работ.</w:t>
      </w:r>
    </w:p>
    <w:p w14:paraId="240CB2F5" w14:textId="77777777" w:rsidR="00ED3E67" w:rsidRPr="0080728B" w:rsidRDefault="00ED3E67" w:rsidP="0080728B">
      <w:pPr>
        <w:widowControl w:val="0"/>
        <w:ind w:firstLine="567"/>
        <w:jc w:val="both"/>
        <w:rPr>
          <w:rFonts w:ascii="Times New Roman" w:hAnsi="Times New Roman" w:cs="Times New Roman"/>
          <w:b/>
          <w:iCs/>
          <w:color w:val="C00000"/>
          <w:sz w:val="22"/>
          <w:szCs w:val="22"/>
        </w:rPr>
      </w:pPr>
      <w:r w:rsidRPr="0080728B">
        <w:rPr>
          <w:rFonts w:ascii="Times New Roman" w:hAnsi="Times New Roman" w:cs="Times New Roman"/>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Pr="0080728B">
        <w:rPr>
          <w:rFonts w:ascii="Times New Roman" w:hAnsi="Times New Roman" w:cs="Times New Roman"/>
          <w:b/>
          <w:iCs/>
          <w:color w:val="C00000"/>
          <w:sz w:val="22"/>
          <w:szCs w:val="22"/>
        </w:rPr>
        <w:t>.</w:t>
      </w:r>
      <w:r w:rsidR="0007186D" w:rsidRPr="0080728B">
        <w:rPr>
          <w:rFonts w:ascii="Times New Roman" w:hAnsi="Times New Roman" w:cs="Times New Roman"/>
          <w:b/>
          <w:iCs/>
          <w:color w:val="C00000"/>
          <w:sz w:val="22"/>
          <w:szCs w:val="22"/>
        </w:rPr>
        <w:t>]</w:t>
      </w:r>
    </w:p>
    <w:p w14:paraId="163A27F7"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w:t>
      </w:r>
    </w:p>
    <w:p w14:paraId="501BE2BB" w14:textId="56E5E0F2"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не позднее 5 (пяти) календарных дней со дня получения аванса обязан предоставить соответствующую счет-фактуру. В целях подтверждения целевого расходования авансовых платежей Подрядчик обязан ежемесячно, не позднее 10</w:t>
      </w:r>
      <w:r w:rsidR="00252A89" w:rsidRPr="0080728B">
        <w:rPr>
          <w:rFonts w:ascii="Times New Roman" w:hAnsi="Times New Roman" w:cs="Times New Roman"/>
          <w:iCs/>
          <w:sz w:val="22"/>
          <w:szCs w:val="22"/>
        </w:rPr>
        <w:t xml:space="preserve"> (десятого)</w:t>
      </w:r>
      <w:r w:rsidRPr="0080728B">
        <w:rPr>
          <w:rFonts w:ascii="Times New Roman" w:hAnsi="Times New Roman" w:cs="Times New Roman"/>
          <w:iCs/>
          <w:sz w:val="22"/>
          <w:szCs w:val="22"/>
        </w:rPr>
        <w:t xml:space="preserve"> числа месяца, следующего за</w:t>
      </w:r>
      <w:r w:rsidR="007E4CAE" w:rsidRPr="0080728B">
        <w:rPr>
          <w:rFonts w:ascii="Times New Roman" w:hAnsi="Times New Roman" w:cs="Times New Roman"/>
          <w:iCs/>
          <w:sz w:val="22"/>
          <w:szCs w:val="22"/>
        </w:rPr>
        <w:t xml:space="preserve"> </w:t>
      </w:r>
      <w:r w:rsidRPr="0080728B">
        <w:rPr>
          <w:rFonts w:ascii="Times New Roman" w:hAnsi="Times New Roman" w:cs="Times New Roman"/>
          <w:iCs/>
          <w:sz w:val="22"/>
          <w:szCs w:val="22"/>
        </w:rPr>
        <w:t>отчетным, представлять Заказчику отчет об использовании авансовых платежей.</w:t>
      </w:r>
    </w:p>
    <w:p w14:paraId="58D5FC05"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Подрядчик не позднее 5 (пяти) рабочих дней после получения запроса Заказчика обязан предоставить все необходимые документы, подтверждающие использование авансового платежа в соответствии с его целевым назначением, в том числе: </w:t>
      </w:r>
    </w:p>
    <w:p w14:paraId="24322EB9" w14:textId="7AFFD884" w:rsidR="00030849" w:rsidRPr="0080728B" w:rsidRDefault="00AE78D7"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о</w:t>
      </w:r>
      <w:r w:rsidR="00030849" w:rsidRPr="0080728B">
        <w:rPr>
          <w:rFonts w:ascii="Times New Roman" w:hAnsi="Times New Roman" w:cs="Times New Roman"/>
          <w:iCs/>
          <w:sz w:val="22"/>
          <w:szCs w:val="22"/>
        </w:rPr>
        <w:t>тчет об использовании авансовых платежей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r w:rsidRPr="0080728B">
        <w:rPr>
          <w:rFonts w:ascii="Times New Roman" w:hAnsi="Times New Roman" w:cs="Times New Roman"/>
          <w:iCs/>
          <w:sz w:val="22"/>
          <w:szCs w:val="22"/>
        </w:rPr>
        <w:t>;</w:t>
      </w:r>
    </w:p>
    <w:p w14:paraId="3437400E" w14:textId="44222B40"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копии договоров, заключенных Подрядчиком, Субподряд</w:t>
      </w:r>
      <w:r w:rsidR="00353935" w:rsidRPr="0080728B">
        <w:rPr>
          <w:rFonts w:ascii="Times New Roman" w:hAnsi="Times New Roman" w:cs="Times New Roman"/>
          <w:iCs/>
          <w:sz w:val="22"/>
          <w:szCs w:val="22"/>
        </w:rPr>
        <w:t>ными организациями</w:t>
      </w:r>
      <w:r w:rsidRPr="0080728B">
        <w:rPr>
          <w:rFonts w:ascii="Times New Roman" w:hAnsi="Times New Roman" w:cs="Times New Roman"/>
          <w:iCs/>
          <w:sz w:val="22"/>
          <w:szCs w:val="22"/>
        </w:rPr>
        <w:t>, а также иными третьими лицами, привлеченными для выполнения Работ, услуг и иных обязательств по настоящему Договору;</w:t>
      </w:r>
    </w:p>
    <w:p w14:paraId="46A1328D" w14:textId="6C2006F8"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платежные поручения на перечисление авансовых средств </w:t>
      </w:r>
      <w:r w:rsidR="00F15EA3" w:rsidRPr="0080728B">
        <w:rPr>
          <w:rFonts w:ascii="Times New Roman" w:hAnsi="Times New Roman" w:cs="Times New Roman"/>
          <w:iCs/>
          <w:sz w:val="22"/>
          <w:szCs w:val="22"/>
        </w:rPr>
        <w:t>Субподрядным организациям</w:t>
      </w:r>
      <w:r w:rsidRPr="0080728B">
        <w:rPr>
          <w:rFonts w:ascii="Times New Roman" w:hAnsi="Times New Roman" w:cs="Times New Roman"/>
          <w:iCs/>
          <w:sz w:val="22"/>
          <w:szCs w:val="22"/>
        </w:rPr>
        <w:t>и иным третьим лицам, привлеченным для выполнения Работ по Договору;</w:t>
      </w:r>
    </w:p>
    <w:p w14:paraId="311D206B" w14:textId="70AD5DF6"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копии актов о выполненных проектно-изыскательских работах, работах по разработке рабочей, </w:t>
      </w:r>
      <w:r w:rsidR="00E17651" w:rsidRPr="0080728B">
        <w:rPr>
          <w:rFonts w:ascii="Times New Roman" w:hAnsi="Times New Roman" w:cs="Times New Roman"/>
          <w:iCs/>
          <w:sz w:val="22"/>
          <w:szCs w:val="22"/>
        </w:rPr>
        <w:t>проектной</w:t>
      </w:r>
      <w:r w:rsidRPr="0080728B">
        <w:rPr>
          <w:rFonts w:ascii="Times New Roman" w:hAnsi="Times New Roman" w:cs="Times New Roman"/>
          <w:iCs/>
          <w:sz w:val="22"/>
          <w:szCs w:val="22"/>
        </w:rPr>
        <w:t xml:space="preserve"> документации, подтверждающие выполнение работ, оказание услуг по договорам с </w:t>
      </w:r>
      <w:r w:rsidR="00F15EA3" w:rsidRPr="0080728B">
        <w:rPr>
          <w:rFonts w:ascii="Times New Roman" w:hAnsi="Times New Roman" w:cs="Times New Roman"/>
          <w:iCs/>
          <w:sz w:val="22"/>
          <w:szCs w:val="22"/>
        </w:rPr>
        <w:t>Субподрядными организациями</w:t>
      </w:r>
      <w:r w:rsidRPr="0080728B">
        <w:rPr>
          <w:rFonts w:ascii="Times New Roman" w:hAnsi="Times New Roman" w:cs="Times New Roman"/>
          <w:iCs/>
          <w:sz w:val="22"/>
          <w:szCs w:val="22"/>
        </w:rPr>
        <w:t>, а также иными привлечёнными для выполнения Работ по Договору третьими лицами</w:t>
      </w:r>
      <w:r w:rsidR="00487C6C" w:rsidRPr="0080728B">
        <w:rPr>
          <w:rFonts w:ascii="Times New Roman" w:hAnsi="Times New Roman" w:cs="Times New Roman"/>
          <w:iCs/>
          <w:sz w:val="22"/>
          <w:szCs w:val="22"/>
        </w:rPr>
        <w:t>.</w:t>
      </w:r>
    </w:p>
    <w:p w14:paraId="45717081" w14:textId="45FAA0A6" w:rsidR="0097782B"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если </w:t>
      </w:r>
      <w:r w:rsidR="0097782B" w:rsidRPr="0080728B">
        <w:rPr>
          <w:rFonts w:ascii="Times New Roman" w:hAnsi="Times New Roman" w:cs="Times New Roman"/>
          <w:color w:val="C00000"/>
          <w:sz w:val="22"/>
          <w:szCs w:val="22"/>
        </w:rPr>
        <w:t>цена в иностранной валюте</w:t>
      </w:r>
      <w:r w:rsidRPr="0080728B">
        <w:rPr>
          <w:rFonts w:ascii="Times New Roman" w:hAnsi="Times New Roman" w:cs="Times New Roman"/>
          <w:color w:val="C00000"/>
          <w:sz w:val="22"/>
          <w:szCs w:val="22"/>
        </w:rPr>
        <w:t>:</w:t>
      </w:r>
    </w:p>
    <w:p w14:paraId="2BF5D137" w14:textId="77777777" w:rsidR="0097782B" w:rsidRPr="0080728B" w:rsidRDefault="0097782B"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w:t>
      </w:r>
      <w:r w:rsidRPr="0080728B">
        <w:rPr>
          <w:rFonts w:ascii="Times New Roman" w:hAnsi="Times New Roman" w:cs="Times New Roman"/>
        </w:rPr>
        <w:lastRenderedPageBreak/>
        <w:t>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Pr="0080728B">
        <w:rPr>
          <w:rFonts w:ascii="Times New Roman" w:hAnsi="Times New Roman" w:cs="Times New Roman"/>
          <w:b/>
          <w:color w:val="C00000"/>
        </w:rPr>
        <w:t>.</w:t>
      </w:r>
      <w:r w:rsidR="0007186D" w:rsidRPr="0080728B">
        <w:rPr>
          <w:rFonts w:ascii="Times New Roman" w:hAnsi="Times New Roman" w:cs="Times New Roman"/>
          <w:b/>
          <w:color w:val="C00000"/>
        </w:rPr>
        <w:t>]</w:t>
      </w:r>
    </w:p>
    <w:p w14:paraId="10680858" w14:textId="3AF1EAEE" w:rsidR="00C01BE0" w:rsidRPr="0080728B" w:rsidRDefault="00C01BE0" w:rsidP="0080728B">
      <w:pPr>
        <w:pStyle w:val="RUS11"/>
        <w:widowControl w:val="0"/>
        <w:numPr>
          <w:ilvl w:val="0"/>
          <w:numId w:val="0"/>
        </w:numPr>
        <w:ind w:left="1"/>
        <w:rPr>
          <w:rFonts w:ascii="Times New Roman" w:hAnsi="Times New Roman" w:cs="Times New Roman"/>
          <w:i/>
        </w:rPr>
      </w:pPr>
      <w:r w:rsidRPr="0080728B">
        <w:rPr>
          <w:rFonts w:ascii="Times New Roman" w:hAnsi="Times New Roman" w:cs="Times New Roman"/>
          <w:i/>
          <w:color w:val="C00000"/>
        </w:rPr>
        <w:t>[ВАРИАНТ 1, если оплата по завершении Работ:</w:t>
      </w:r>
    </w:p>
    <w:p w14:paraId="0214D7E3" w14:textId="6DCE7224"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64E6A" w:rsidRPr="0080728B">
        <w:rPr>
          <w:rFonts w:ascii="Times New Roman" w:hAnsi="Times New Roman" w:cs="Times New Roman"/>
        </w:rPr>
        <w:t>не позднее [</w:t>
      </w:r>
      <w:r w:rsidR="00EC3517" w:rsidRPr="0080728B">
        <w:rPr>
          <w:rFonts w:ascii="Times New Roman" w:hAnsi="Times New Roman" w:cs="Times New Roman"/>
        </w:rPr>
        <w:t xml:space="preserve">60 </w:t>
      </w:r>
      <w:r w:rsidR="00364E6A" w:rsidRPr="0080728B">
        <w:rPr>
          <w:rFonts w:ascii="Times New Roman" w:hAnsi="Times New Roman" w:cs="Times New Roman"/>
        </w:rPr>
        <w:t>(</w:t>
      </w:r>
      <w:r w:rsidR="00746D2D" w:rsidRPr="0080728B">
        <w:rPr>
          <w:rFonts w:ascii="Times New Roman" w:hAnsi="Times New Roman" w:cs="Times New Roman"/>
        </w:rPr>
        <w:t>шестидесяти</w:t>
      </w:r>
      <w:r w:rsidR="00364E6A" w:rsidRPr="0080728B">
        <w:rPr>
          <w:rFonts w:ascii="Times New Roman" w:hAnsi="Times New Roman" w:cs="Times New Roman"/>
        </w:rPr>
        <w:t xml:space="preserve">) дней] 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14:paraId="74AAD09D" w14:textId="7446DB2C" w:rsidR="004B77D4" w:rsidRPr="0080728B" w:rsidRDefault="004B77D4" w:rsidP="0080728B">
      <w:pPr>
        <w:pStyle w:val="RUS11"/>
        <w:widowControl w:val="0"/>
        <w:numPr>
          <w:ilvl w:val="0"/>
          <w:numId w:val="15"/>
        </w:numPr>
        <w:rPr>
          <w:rFonts w:ascii="Times New Roman" w:hAnsi="Times New Roman" w:cs="Times New Roman"/>
          <w:b/>
          <w:i/>
          <w:color w:val="FF0000"/>
        </w:rPr>
      </w:pPr>
      <w:r w:rsidRPr="0080728B">
        <w:rPr>
          <w:rFonts w:ascii="Times New Roman" w:hAnsi="Times New Roman" w:cs="Times New Roman"/>
        </w:rPr>
        <w:t>согласованно</w:t>
      </w:r>
      <w:r w:rsidR="007A6CBA" w:rsidRPr="0080728B">
        <w:rPr>
          <w:rFonts w:ascii="Times New Roman" w:hAnsi="Times New Roman" w:cs="Times New Roman"/>
        </w:rPr>
        <w:t>го</w:t>
      </w:r>
      <w:r w:rsidRPr="0080728B">
        <w:rPr>
          <w:rFonts w:ascii="Times New Roman" w:hAnsi="Times New Roman" w:cs="Times New Roman"/>
        </w:rPr>
        <w:t xml:space="preserve"> Заказчиком </w:t>
      </w:r>
      <w:r w:rsidR="007A6CBA" w:rsidRPr="0080728B">
        <w:rPr>
          <w:rFonts w:ascii="Times New Roman" w:hAnsi="Times New Roman" w:cs="Times New Roman"/>
        </w:rPr>
        <w:t>Результата работ</w:t>
      </w:r>
      <w:r w:rsidRPr="0080728B">
        <w:rPr>
          <w:rFonts w:ascii="Times New Roman" w:hAnsi="Times New Roman" w:cs="Times New Roman"/>
        </w:rPr>
        <w:t>, предоставленно</w:t>
      </w:r>
      <w:r w:rsidR="007A6CBA" w:rsidRPr="0080728B">
        <w:rPr>
          <w:rFonts w:ascii="Times New Roman" w:hAnsi="Times New Roman" w:cs="Times New Roman"/>
        </w:rPr>
        <w:t>го</w:t>
      </w:r>
      <w:r w:rsidRPr="0080728B">
        <w:rPr>
          <w:rFonts w:ascii="Times New Roman" w:hAnsi="Times New Roman" w:cs="Times New Roman"/>
        </w:rPr>
        <w:t xml:space="preserve"> Заказчику</w:t>
      </w:r>
      <w:r w:rsidR="00B04263" w:rsidRPr="0080728B">
        <w:rPr>
          <w:rFonts w:ascii="Times New Roman" w:hAnsi="Times New Roman" w:cs="Times New Roman"/>
        </w:rPr>
        <w:t xml:space="preserve">  в комплектации и оформленного согласно Заданию на проектирование и</w:t>
      </w:r>
      <w:r w:rsidRPr="0080728B">
        <w:rPr>
          <w:rFonts w:ascii="Times New Roman" w:hAnsi="Times New Roman" w:cs="Times New Roman"/>
        </w:rPr>
        <w:t xml:space="preserve"> </w:t>
      </w:r>
      <w:r w:rsidR="001F3A2A" w:rsidRPr="0080728B">
        <w:rPr>
          <w:rFonts w:ascii="Times New Roman" w:hAnsi="Times New Roman" w:cs="Times New Roman"/>
        </w:rPr>
        <w:t xml:space="preserve">п.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80728B" w:rsidRPr="0080728B">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Договора</w:t>
      </w:r>
      <w:r w:rsidRPr="0080728B">
        <w:rPr>
          <w:rFonts w:ascii="Times New Roman" w:hAnsi="Times New Roman" w:cs="Times New Roman"/>
        </w:rPr>
        <w:t>;</w:t>
      </w:r>
    </w:p>
    <w:p w14:paraId="58121D3C" w14:textId="540890B6" w:rsidR="00C9181B" w:rsidRPr="0080728B" w:rsidRDefault="004B77D4" w:rsidP="0080728B">
      <w:pPr>
        <w:pStyle w:val="RUS11"/>
        <w:widowControl w:val="0"/>
        <w:numPr>
          <w:ilvl w:val="0"/>
          <w:numId w:val="15"/>
        </w:numPr>
        <w:rPr>
          <w:rFonts w:ascii="Times New Roman" w:hAnsi="Times New Roman" w:cs="Times New Roman"/>
        </w:rPr>
      </w:pPr>
      <w:r w:rsidRPr="0080728B">
        <w:rPr>
          <w:rFonts w:ascii="Times New Roman" w:hAnsi="Times New Roman" w:cs="Times New Roman"/>
        </w:rPr>
        <w:t>положительного результата Экспертизы (если ее проведение предусмотрено условиями Договора</w:t>
      </w:r>
      <w:r w:rsidR="00862464" w:rsidRPr="0080728B">
        <w:rPr>
          <w:rFonts w:ascii="Times New Roman" w:hAnsi="Times New Roman" w:cs="Times New Roman"/>
        </w:rPr>
        <w:t xml:space="preserve"> </w:t>
      </w:r>
      <w:r w:rsidRPr="0080728B">
        <w:rPr>
          <w:rFonts w:ascii="Times New Roman" w:hAnsi="Times New Roman" w:cs="Times New Roman"/>
        </w:rPr>
        <w:t>и</w:t>
      </w:r>
      <w:r w:rsidR="00E852DC" w:rsidRPr="0080728B">
        <w:rPr>
          <w:rFonts w:ascii="Times New Roman" w:hAnsi="Times New Roman" w:cs="Times New Roman"/>
        </w:rPr>
        <w:t>/</w:t>
      </w:r>
      <w:r w:rsidRPr="0080728B">
        <w:rPr>
          <w:rFonts w:ascii="Times New Roman" w:hAnsi="Times New Roman" w:cs="Times New Roman"/>
        </w:rPr>
        <w:t>или законом или отраслевыми правилами и стандартами)</w:t>
      </w:r>
      <w:r w:rsidR="0011250A" w:rsidRPr="0080728B">
        <w:rPr>
          <w:rFonts w:ascii="Times New Roman" w:hAnsi="Times New Roman" w:cs="Times New Roman"/>
        </w:rPr>
        <w:t>.</w:t>
      </w:r>
    </w:p>
    <w:p w14:paraId="49F85D7D" w14:textId="5D53204B" w:rsidR="00BB0DBF" w:rsidRPr="0080728B" w:rsidRDefault="00BB0DBF" w:rsidP="0080728B">
      <w:pPr>
        <w:pStyle w:val="RUS11"/>
        <w:widowControl w:val="0"/>
        <w:rPr>
          <w:rFonts w:ascii="Times New Roman" w:hAnsi="Times New Roman" w:cs="Times New Roman"/>
        </w:rPr>
      </w:pPr>
      <w:r w:rsidRPr="0080728B">
        <w:rPr>
          <w:rFonts w:ascii="Times New Roman" w:hAnsi="Times New Roman" w:cs="Times New Roman"/>
        </w:rPr>
        <w:t xml:space="preserve">Выплата Гарантийного фонда производится Заказчиком в сроки и в порядке, предусмотренные 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_Ref496717085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25.5</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8276451" w14:textId="77777777" w:rsidR="00BB0DBF" w:rsidRPr="0080728B" w:rsidRDefault="00C01BE0" w:rsidP="0080728B">
      <w:pPr>
        <w:pStyle w:val="afb"/>
        <w:widowControl w:val="0"/>
        <w:ind w:left="1"/>
        <w:contextualSpacing w:val="0"/>
        <w:rPr>
          <w:rFonts w:ascii="Times New Roman" w:hAnsi="Times New Roman" w:cs="Times New Roman"/>
          <w:i/>
          <w:color w:val="C00000"/>
          <w:sz w:val="22"/>
          <w:szCs w:val="22"/>
        </w:rPr>
      </w:pPr>
      <w:r w:rsidRPr="0080728B">
        <w:rPr>
          <w:rFonts w:ascii="Times New Roman" w:hAnsi="Times New Roman" w:cs="Times New Roman"/>
          <w:i/>
          <w:color w:val="C00000"/>
          <w:sz w:val="22"/>
          <w:szCs w:val="22"/>
        </w:rPr>
        <w:t>[ВАРИАНТ 2, е</w:t>
      </w:r>
      <w:r w:rsidR="00BB0DBF" w:rsidRPr="0080728B">
        <w:rPr>
          <w:rFonts w:ascii="Times New Roman" w:hAnsi="Times New Roman" w:cs="Times New Roman"/>
          <w:i/>
          <w:color w:val="C00000"/>
          <w:sz w:val="22"/>
          <w:szCs w:val="22"/>
        </w:rPr>
        <w:t xml:space="preserve">сли условиями договора предусмотрена приемка </w:t>
      </w:r>
      <w:r w:rsidR="00AE199C" w:rsidRPr="0080728B">
        <w:rPr>
          <w:rFonts w:ascii="Times New Roman" w:hAnsi="Times New Roman" w:cs="Times New Roman"/>
          <w:i/>
          <w:color w:val="C00000"/>
          <w:sz w:val="22"/>
          <w:szCs w:val="22"/>
        </w:rPr>
        <w:t>поэтапная приемка выполненных Работ</w:t>
      </w:r>
      <w:r w:rsidRPr="0080728B">
        <w:rPr>
          <w:rFonts w:ascii="Times New Roman" w:hAnsi="Times New Roman" w:cs="Times New Roman"/>
          <w:i/>
          <w:color w:val="C00000"/>
          <w:sz w:val="22"/>
          <w:szCs w:val="22"/>
        </w:rPr>
        <w:t>:</w:t>
      </w:r>
    </w:p>
    <w:p w14:paraId="7A406471" w14:textId="77777777" w:rsidR="0011250A" w:rsidRPr="0080728B" w:rsidRDefault="0011250A" w:rsidP="0080728B">
      <w:pPr>
        <w:pStyle w:val="RUS11"/>
        <w:widowControl w:val="0"/>
        <w:rPr>
          <w:rFonts w:ascii="Times New Roman" w:hAnsi="Times New Roman" w:cs="Times New Roman"/>
        </w:rPr>
      </w:pPr>
      <w:bookmarkStart w:id="3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00937B35" w:rsidRPr="0080728B">
        <w:rPr>
          <w:rStyle w:val="aa"/>
          <w:rFonts w:ascii="Times New Roman" w:hAnsi="Times New Roman" w:cs="Times New Roman"/>
          <w:color w:val="C00000"/>
        </w:rPr>
        <w:footnoteReference w:id="4"/>
      </w:r>
      <w:r w:rsidRPr="0080728B">
        <w:rPr>
          <w:rFonts w:ascii="Times New Roman" w:hAnsi="Times New Roman" w:cs="Times New Roman"/>
        </w:rPr>
        <w:t xml:space="preserve"> направляет Заказчику оригиналы следующих документов:</w:t>
      </w:r>
      <w:bookmarkEnd w:id="3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3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3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 xml:space="preserve">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w:t>
      </w:r>
      <w:r w:rsidRPr="0080728B">
        <w:rPr>
          <w:rFonts w:ascii="Times New Roman" w:hAnsi="Times New Roman" w:cs="Times New Roman"/>
        </w:rPr>
        <w:lastRenderedPageBreak/>
        <w:t>на условиях настоящего Договора.</w:t>
      </w:r>
    </w:p>
    <w:p w14:paraId="66477047" w14:textId="3E448D89"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79CB" w:rsidRPr="0080728B">
        <w:rPr>
          <w:rFonts w:ascii="Times New Roman" w:hAnsi="Times New Roman" w:cs="Times New Roman"/>
          <w:iCs/>
        </w:rPr>
        <w:t>6</w:t>
      </w:r>
      <w:r w:rsidRPr="0080728B">
        <w:rPr>
          <w:rFonts w:ascii="Times New Roman" w:hAnsi="Times New Roman" w:cs="Times New Roman"/>
          <w:iCs/>
        </w:rPr>
        <w:t>0 (</w:t>
      </w:r>
      <w:r w:rsidR="003979CB" w:rsidRPr="0080728B">
        <w:rPr>
          <w:rFonts w:ascii="Times New Roman" w:hAnsi="Times New Roman" w:cs="Times New Roman"/>
          <w:iCs/>
        </w:rPr>
        <w:t>шестидесяти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80728B">
        <w:rPr>
          <w:rFonts w:ascii="Times New Roman" w:hAnsi="Times New Roman" w:cs="Times New Roman"/>
          <w:iCs/>
        </w:rPr>
        <w:t xml:space="preserve">а субъектам малого и среднего предпринимательства – в течение 30 (тридцати) календарных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DD687C2" w14:textId="4FEB0D6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5BAD8E03" w14:textId="6A209133" w:rsidR="003F053D" w:rsidRPr="0080728B" w:rsidRDefault="008B4354" w:rsidP="008B4354">
      <w:pPr>
        <w:pStyle w:val="a"/>
        <w:widowControl w:val="0"/>
        <w:numPr>
          <w:ilvl w:val="0"/>
          <w:numId w:val="0"/>
        </w:numPr>
        <w:spacing w:before="0"/>
        <w:rPr>
          <w:rFonts w:ascii="Times New Roman" w:hAnsi="Times New Roman" w:cs="Times New Roman"/>
        </w:rPr>
      </w:pPr>
      <w:bookmarkStart w:id="36" w:name="_Toc504140763"/>
      <w:bookmarkStart w:id="37" w:name="_Toc518653251"/>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003F053D" w:rsidRPr="0080728B">
        <w:rPr>
          <w:rFonts w:ascii="Times New Roman" w:hAnsi="Times New Roman" w:cs="Times New Roman"/>
        </w:rPr>
        <w:t>ОБЩИЕ ОБЯЗАТЕЛЬСТВА СТОРОН</w:t>
      </w:r>
      <w:bookmarkEnd w:id="36"/>
      <w:bookmarkEnd w:id="37"/>
    </w:p>
    <w:p w14:paraId="2C2DFE21" w14:textId="77777777" w:rsidR="00736C1C" w:rsidRPr="0080728B" w:rsidRDefault="003F053D" w:rsidP="0080728B">
      <w:pPr>
        <w:pStyle w:val="RUS1"/>
        <w:widowControl w:val="0"/>
        <w:spacing w:before="0"/>
        <w:rPr>
          <w:rFonts w:ascii="Times New Roman" w:hAnsi="Times New Roman" w:cs="Times New Roman"/>
        </w:rPr>
      </w:pPr>
      <w:bookmarkStart w:id="38" w:name="_Toc504140764"/>
      <w:bookmarkStart w:id="39" w:name="_Toc518653252"/>
      <w:r w:rsidRPr="0080728B">
        <w:rPr>
          <w:rFonts w:ascii="Times New Roman" w:hAnsi="Times New Roman" w:cs="Times New Roman"/>
        </w:rPr>
        <w:t>Обязательства Подрядчика</w:t>
      </w:r>
      <w:bookmarkEnd w:id="38"/>
      <w:bookmarkEnd w:id="39"/>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39CF960D" w14:textId="7E412AC8" w:rsidR="0023701E" w:rsidRPr="0080728B" w:rsidRDefault="0023701E" w:rsidP="0080728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00CF17C0" w:rsidRPr="0080728B">
        <w:rPr>
          <w:rFonts w:ascii="Times New Roman" w:hAnsi="Times New Roman" w:cs="Times New Roman"/>
        </w:rPr>
        <w:t xml:space="preserve">[●] ([●]) </w:t>
      </w:r>
      <w:r w:rsidRPr="0080728B">
        <w:rPr>
          <w:rFonts w:ascii="Times New Roman" w:hAnsi="Times New Roman" w:cs="Times New Roman"/>
        </w:rPr>
        <w:t>календарных дней после получения от Заказчика Задания на проектирование</w:t>
      </w:r>
      <w:r w:rsidR="002859AF" w:rsidRPr="0080728B">
        <w:rPr>
          <w:rFonts w:ascii="Times New Roman" w:hAnsi="Times New Roman" w:cs="Times New Roman"/>
        </w:rPr>
        <w:t xml:space="preserve"> </w:t>
      </w:r>
      <w:r w:rsidRPr="0080728B">
        <w:rPr>
          <w:rFonts w:ascii="Times New Roman" w:hAnsi="Times New Roman" w:cs="Times New Roman"/>
        </w:rPr>
        <w:t xml:space="preserve">разрабатывает программу инженерных изысканий и </w:t>
      </w:r>
      <w:r w:rsidR="00CF17C0" w:rsidRPr="0080728B">
        <w:rPr>
          <w:rFonts w:ascii="Times New Roman" w:hAnsi="Times New Roman" w:cs="Times New Roman"/>
        </w:rPr>
        <w:t>план</w:t>
      </w:r>
      <w:r w:rsidR="002859AF" w:rsidRPr="0080728B">
        <w:rPr>
          <w:rFonts w:ascii="Times New Roman" w:hAnsi="Times New Roman" w:cs="Times New Roman"/>
        </w:rPr>
        <w:t xml:space="preserve"> </w:t>
      </w:r>
      <w:r w:rsidRPr="0080728B">
        <w:rPr>
          <w:rFonts w:ascii="Times New Roman" w:hAnsi="Times New Roman" w:cs="Times New Roman"/>
        </w:rPr>
        <w:t>выполнени</w:t>
      </w:r>
      <w:r w:rsidR="00CF17C0" w:rsidRPr="0080728B">
        <w:rPr>
          <w:rFonts w:ascii="Times New Roman" w:hAnsi="Times New Roman" w:cs="Times New Roman"/>
        </w:rPr>
        <w:t>я</w:t>
      </w:r>
      <w:r w:rsidR="002859AF" w:rsidRPr="0080728B">
        <w:rPr>
          <w:rFonts w:ascii="Times New Roman" w:hAnsi="Times New Roman" w:cs="Times New Roman"/>
        </w:rPr>
        <w:t xml:space="preserve"> </w:t>
      </w:r>
      <w:r w:rsidRPr="0080728B">
        <w:rPr>
          <w:rFonts w:ascii="Times New Roman" w:hAnsi="Times New Roman" w:cs="Times New Roman"/>
        </w:rPr>
        <w:t>проектно-изыскательских работ.</w:t>
      </w:r>
    </w:p>
    <w:p w14:paraId="6BBC53DA" w14:textId="0B91937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FA11AF" w:rsidRPr="0080728B">
        <w:rPr>
          <w:rFonts w:ascii="Times New Roman" w:hAnsi="Times New Roman" w:cs="Times New Roman"/>
        </w:rPr>
        <w:t>З</w:t>
      </w:r>
      <w:r w:rsidRPr="0080728B">
        <w:rPr>
          <w:rFonts w:ascii="Times New Roman" w:hAnsi="Times New Roman" w:cs="Times New Roman"/>
        </w:rPr>
        <w:t>аданием</w:t>
      </w:r>
      <w:r w:rsidR="00FA11AF" w:rsidRPr="0080728B">
        <w:rPr>
          <w:rFonts w:ascii="Times New Roman" w:hAnsi="Times New Roman" w:cs="Times New Roman"/>
        </w:rPr>
        <w:t xml:space="preserve"> на</w:t>
      </w:r>
      <w:r w:rsidR="009464A9" w:rsidRPr="0080728B">
        <w:rPr>
          <w:rFonts w:ascii="Times New Roman" w:hAnsi="Times New Roman" w:cs="Times New Roman"/>
        </w:rPr>
        <w:t xml:space="preserve"> </w:t>
      </w:r>
      <w:r w:rsidR="00FA11AF" w:rsidRPr="0080728B">
        <w:rPr>
          <w:rFonts w:ascii="Times New Roman" w:hAnsi="Times New Roman" w:cs="Times New Roman"/>
        </w:rPr>
        <w:t>проектирование</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109D240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lastRenderedPageBreak/>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 имеющую положительное заключение Экспертизы.</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48A86376" w14:textId="49707B75" w:rsidR="00A260EC" w:rsidRPr="0080728B" w:rsidRDefault="005D0F99" w:rsidP="0080728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w:t>
      </w:r>
      <w:r w:rsidR="00A260EC" w:rsidRPr="0080728B">
        <w:rPr>
          <w:rFonts w:ascii="Times New Roman" w:hAnsi="Times New Roman" w:cs="Times New Roman"/>
        </w:rPr>
        <w:t>огласовыва</w:t>
      </w:r>
      <w:r w:rsidR="00FA11AF" w:rsidRPr="0080728B">
        <w:rPr>
          <w:rFonts w:ascii="Times New Roman" w:hAnsi="Times New Roman" w:cs="Times New Roman"/>
        </w:rPr>
        <w:t>ет</w:t>
      </w:r>
      <w:r w:rsidR="00A260EC" w:rsidRPr="0080728B">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653511" w:rsidRPr="0080728B">
        <w:rPr>
          <w:rFonts w:ascii="Times New Roman" w:hAnsi="Times New Roman" w:cs="Times New Roman"/>
        </w:rPr>
        <w:t>[</w:t>
      </w:r>
      <w:r w:rsidR="00653511" w:rsidRPr="0080728B">
        <w:rPr>
          <w:rFonts w:ascii="Times New Roman" w:hAnsi="Times New Roman" w:cs="Times New Roman"/>
        </w:rPr>
        <w:sym w:font="Symbol" w:char="F0B7"/>
      </w:r>
      <w:r w:rsidR="00653511" w:rsidRPr="0080728B">
        <w:rPr>
          <w:rFonts w:ascii="Times New Roman" w:hAnsi="Times New Roman" w:cs="Times New Roman"/>
        </w:rPr>
        <w:t>] ([</w:t>
      </w:r>
      <w:r w:rsidR="00653511" w:rsidRPr="0080728B">
        <w:rPr>
          <w:rFonts w:ascii="Times New Roman" w:hAnsi="Times New Roman" w:cs="Times New Roman"/>
        </w:rPr>
        <w:sym w:font="Symbol" w:char="F0B7"/>
      </w:r>
      <w:r w:rsidR="00653511" w:rsidRPr="0080728B">
        <w:rPr>
          <w:rFonts w:ascii="Times New Roman" w:hAnsi="Times New Roman" w:cs="Times New Roman"/>
        </w:rPr>
        <w:t xml:space="preserve">]) </w:t>
      </w:r>
      <w:r w:rsidR="00A260EC"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материалам и тип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 xml:space="preserve">материалов для проработки и согласования их с Заказчиком, по истечении </w:t>
      </w:r>
      <w:r w:rsidR="00235614" w:rsidRPr="0080728B">
        <w:rPr>
          <w:rFonts w:ascii="Times New Roman" w:hAnsi="Times New Roman" w:cs="Times New Roman"/>
        </w:rPr>
        <w:t>[</w:t>
      </w:r>
      <w:r w:rsidR="00DB352A" w:rsidRPr="0080728B">
        <w:rPr>
          <w:rFonts w:ascii="Times New Roman" w:hAnsi="Times New Roman" w:cs="Times New Roman"/>
        </w:rPr>
        <w:sym w:font="Symbol" w:char="F0B7"/>
      </w:r>
      <w:r w:rsidR="00235614" w:rsidRPr="0080728B">
        <w:rPr>
          <w:rFonts w:ascii="Times New Roman" w:hAnsi="Times New Roman" w:cs="Times New Roman"/>
        </w:rPr>
        <w:t xml:space="preserve">] </w:t>
      </w:r>
      <w:r w:rsidR="00A260EC" w:rsidRPr="0080728B">
        <w:rPr>
          <w:rFonts w:ascii="Times New Roman" w:hAnsi="Times New Roman" w:cs="Times New Roman"/>
        </w:rPr>
        <w:t>(</w:t>
      </w:r>
      <w:r w:rsidR="00235614" w:rsidRPr="0080728B">
        <w:rPr>
          <w:rFonts w:ascii="Times New Roman" w:hAnsi="Times New Roman" w:cs="Times New Roman"/>
        </w:rPr>
        <w:t>[</w:t>
      </w:r>
      <w:r w:rsidR="00DB352A" w:rsidRPr="0080728B">
        <w:rPr>
          <w:rFonts w:ascii="Times New Roman" w:hAnsi="Times New Roman" w:cs="Times New Roman"/>
        </w:rPr>
        <w:sym w:font="Symbol" w:char="F0B7"/>
      </w:r>
      <w:r w:rsidR="00235614" w:rsidRPr="0080728B">
        <w:rPr>
          <w:rFonts w:ascii="Times New Roman" w:hAnsi="Times New Roman" w:cs="Times New Roman"/>
        </w:rPr>
        <w:t>]</w:t>
      </w:r>
      <w:r w:rsidR="00A260EC" w:rsidRPr="0080728B">
        <w:rPr>
          <w:rFonts w:ascii="Times New Roman" w:hAnsi="Times New Roman" w:cs="Times New Roman"/>
        </w:rPr>
        <w:t>) календарных дней Заказчик с момента поступления предложения от Подрядчика</w:t>
      </w:r>
      <w:r w:rsidR="0030177E" w:rsidRPr="0080728B">
        <w:rPr>
          <w:rFonts w:ascii="Times New Roman" w:hAnsi="Times New Roman" w:cs="Times New Roman"/>
        </w:rPr>
        <w:t xml:space="preserve"> </w:t>
      </w:r>
      <w:r w:rsidR="00A260EC" w:rsidRPr="0080728B">
        <w:rPr>
          <w:rFonts w:ascii="Times New Roman" w:hAnsi="Times New Roman" w:cs="Times New Roman"/>
        </w:rPr>
        <w:t>согласовывает предложение Подрядчика, либо предоставляет Подрядчику свои рекомендации в части замены типа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1DBE0E1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xml:space="preserve">.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иных </w:t>
      </w:r>
      <w:r w:rsidRPr="0080728B">
        <w:rPr>
          <w:rFonts w:ascii="Times New Roman" w:hAnsi="Times New Roman" w:cs="Times New Roman"/>
        </w:rPr>
        <w:lastRenderedPageBreak/>
        <w:t>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707F0E92"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40"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40"/>
    </w:p>
    <w:p w14:paraId="1532681A" w14:textId="21CBC9F2"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Выполнение Подрядчиком требований, указанных в</w:t>
      </w:r>
      <w:r w:rsidR="00C06ADF" w:rsidRPr="0080728B">
        <w:rPr>
          <w:rFonts w:ascii="Times New Roman" w:hAnsi="Times New Roman" w:cs="Times New Roman"/>
        </w:rPr>
        <w:t xml:space="preserve"> 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00783C3D"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явля</w:t>
      </w:r>
      <w:r w:rsidR="00C06ADF" w:rsidRPr="0080728B">
        <w:rPr>
          <w:rFonts w:ascii="Times New Roman" w:hAnsi="Times New Roman" w:cs="Times New Roman"/>
        </w:rPr>
        <w:t>е</w:t>
      </w:r>
      <w:r w:rsidR="00DA155E" w:rsidRPr="0080728B">
        <w:rPr>
          <w:rFonts w:ascii="Times New Roman" w:hAnsi="Times New Roman" w:cs="Times New Roman"/>
        </w:rPr>
        <w:t>тся существенным условием настоящего Договора.</w:t>
      </w:r>
    </w:p>
    <w:p w14:paraId="49D058C1" w14:textId="77777777" w:rsidR="006F136D" w:rsidRPr="004A0636" w:rsidRDefault="006F136D" w:rsidP="0080728B">
      <w:pPr>
        <w:pStyle w:val="RUS111"/>
        <w:widowControl w:val="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7EB119A6" w14:textId="17E0C760" w:rsidR="009F6283" w:rsidRPr="004A0636" w:rsidRDefault="006B51D5" w:rsidP="006C3BAB">
      <w:pPr>
        <w:pStyle w:val="RUS111"/>
        <w:widowControl w:val="0"/>
        <w:numPr>
          <w:ilvl w:val="0"/>
          <w:numId w:val="25"/>
        </w:numPr>
        <w:rPr>
          <w:rFonts w:ascii="Times New Roman" w:hAnsi="Times New Roman" w:cs="Times New Roman"/>
        </w:rPr>
      </w:pPr>
      <w:r w:rsidRPr="004A0636">
        <w:rPr>
          <w:rFonts w:ascii="Times New Roman" w:hAnsi="Times New Roman" w:cs="Times New Roman"/>
        </w:rPr>
        <w:t>в</w:t>
      </w:r>
      <w:r w:rsidR="00067560" w:rsidRPr="004A0636">
        <w:rPr>
          <w:rFonts w:ascii="Times New Roman" w:hAnsi="Times New Roman" w:cs="Times New Roman"/>
        </w:rPr>
        <w:t>ыполняет</w:t>
      </w:r>
      <w:r w:rsidR="00DA155E" w:rsidRPr="004A0636">
        <w:rPr>
          <w:rFonts w:ascii="Times New Roman" w:hAnsi="Times New Roman" w:cs="Times New Roman"/>
        </w:rPr>
        <w:t xml:space="preserve"> требования, установленные в </w:t>
      </w:r>
      <w:r w:rsidR="00C06ADF" w:rsidRPr="004A0636">
        <w:rPr>
          <w:rFonts w:ascii="Times New Roman" w:hAnsi="Times New Roman" w:cs="Times New Roman"/>
        </w:rPr>
        <w:t xml:space="preserve">Приложении </w:t>
      </w:r>
      <w:r w:rsidR="006C3BAB" w:rsidRPr="004A0636">
        <w:rPr>
          <w:rFonts w:ascii="Times New Roman" w:hAnsi="Times New Roman" w:cs="Times New Roman"/>
        </w:rPr>
        <w:t>№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A155E" w:rsidRPr="004A0636">
        <w:rPr>
          <w:rFonts w:ascii="Times New Roman" w:hAnsi="Times New Roman" w:cs="Times New Roman"/>
        </w:rPr>
        <w:t xml:space="preserve"> к настоящему Договору в случаях, если работы выполняются на территории Заказчика.</w:t>
      </w:r>
      <w:r w:rsidR="0035623F" w:rsidRPr="004A0636">
        <w:rPr>
          <w:rFonts w:ascii="Times New Roman" w:hAnsi="Times New Roman" w:cs="Times New Roman"/>
        </w:rPr>
        <w:t xml:space="preserve"> </w:t>
      </w:r>
      <w:r w:rsidR="00DA155E" w:rsidRPr="004A0636">
        <w:rPr>
          <w:rFonts w:ascii="Times New Roman" w:hAnsi="Times New Roman" w:cs="Times New Roman"/>
        </w:rPr>
        <w:t xml:space="preserve">За нарушение указанных требований Подрядчик обязан уплатить Заказчику штраф в соответствии </w:t>
      </w:r>
      <w:r w:rsidR="00C46842" w:rsidRPr="004A0636">
        <w:rPr>
          <w:rFonts w:ascii="Times New Roman" w:hAnsi="Times New Roman" w:cs="Times New Roman"/>
          <w:b/>
        </w:rPr>
        <w:t xml:space="preserve">с </w:t>
      </w:r>
      <w:r w:rsidR="006C3BAB" w:rsidRPr="004A0636">
        <w:rPr>
          <w:rFonts w:ascii="Times New Roman" w:hAnsi="Times New Roman" w:cs="Times New Roman"/>
          <w:b/>
        </w:rPr>
        <w:t>Разделом</w:t>
      </w:r>
      <w:r w:rsidR="00C06ADF" w:rsidRPr="004A0636">
        <w:rPr>
          <w:rFonts w:ascii="Times New Roman" w:hAnsi="Times New Roman" w:cs="Times New Roman"/>
          <w:b/>
        </w:rPr>
        <w:t xml:space="preserve"> </w:t>
      </w:r>
      <w:r w:rsidR="00C06ADF" w:rsidRPr="004A0636">
        <w:rPr>
          <w:rFonts w:ascii="Times New Roman" w:hAnsi="Times New Roman" w:cs="Times New Roman"/>
          <w:b/>
        </w:rPr>
        <w:fldChar w:fldCharType="begin"/>
      </w:r>
      <w:r w:rsidR="00C06ADF" w:rsidRPr="004A0636">
        <w:rPr>
          <w:rFonts w:ascii="Times New Roman" w:hAnsi="Times New Roman" w:cs="Times New Roman"/>
          <w:b/>
        </w:rPr>
        <w:instrText xml:space="preserve"> REF RefSCH7_No \h </w:instrText>
      </w:r>
      <w:r w:rsidR="0080728B" w:rsidRPr="004A0636">
        <w:rPr>
          <w:rFonts w:ascii="Times New Roman" w:hAnsi="Times New Roman" w:cs="Times New Roman"/>
          <w:b/>
        </w:rPr>
        <w:instrText xml:space="preserve"> \* MERGEFORMAT </w:instrText>
      </w:r>
      <w:r w:rsidR="00C06ADF" w:rsidRPr="004A0636">
        <w:rPr>
          <w:rFonts w:ascii="Times New Roman" w:hAnsi="Times New Roman" w:cs="Times New Roman"/>
          <w:b/>
        </w:rPr>
      </w:r>
      <w:r w:rsidR="00C06ADF" w:rsidRPr="004A0636">
        <w:rPr>
          <w:rFonts w:ascii="Times New Roman" w:hAnsi="Times New Roman" w:cs="Times New Roman"/>
          <w:b/>
        </w:rPr>
        <w:fldChar w:fldCharType="separate"/>
      </w:r>
      <w:r w:rsidR="0080728B" w:rsidRPr="004A0636">
        <w:rPr>
          <w:rFonts w:ascii="Times New Roman" w:hAnsi="Times New Roman" w:cs="Times New Roman"/>
          <w:b/>
          <w:i/>
        </w:rPr>
        <w:t>№ 7</w:t>
      </w:r>
      <w:r w:rsidR="00C06ADF" w:rsidRPr="004A0636">
        <w:rPr>
          <w:rFonts w:ascii="Times New Roman" w:hAnsi="Times New Roman" w:cs="Times New Roman"/>
          <w:b/>
        </w:rPr>
        <w:fldChar w:fldCharType="end"/>
      </w:r>
      <w:r w:rsidR="006C3BAB" w:rsidRPr="004A0636">
        <w:rPr>
          <w:rFonts w:ascii="Times New Roman" w:hAnsi="Times New Roman" w:cs="Times New Roman"/>
          <w:b/>
        </w:rPr>
        <w:t xml:space="preserve"> Приложения № 10</w:t>
      </w:r>
      <w:r w:rsidR="00C06ADF" w:rsidRPr="004A0636">
        <w:rPr>
          <w:rFonts w:ascii="Times New Roman" w:hAnsi="Times New Roman" w:cs="Times New Roman"/>
          <w:b/>
        </w:rPr>
        <w:t xml:space="preserve"> </w:t>
      </w:r>
      <w:r w:rsidR="00C06ADF" w:rsidRPr="004A0636">
        <w:rPr>
          <w:rFonts w:ascii="Times New Roman" w:hAnsi="Times New Roman" w:cs="Times New Roman"/>
          <w:b/>
        </w:rPr>
        <w:fldChar w:fldCharType="begin"/>
      </w:r>
      <w:r w:rsidR="00C06ADF" w:rsidRPr="004A0636">
        <w:rPr>
          <w:rFonts w:ascii="Times New Roman" w:hAnsi="Times New Roman" w:cs="Times New Roman"/>
          <w:b/>
        </w:rPr>
        <w:instrText xml:space="preserve"> REF RefSCH7_1 \h </w:instrText>
      </w:r>
      <w:r w:rsidR="0080728B" w:rsidRPr="004A0636">
        <w:rPr>
          <w:rFonts w:ascii="Times New Roman" w:hAnsi="Times New Roman" w:cs="Times New Roman"/>
          <w:b/>
        </w:rPr>
        <w:instrText xml:space="preserve"> \* MERGEFORMAT </w:instrText>
      </w:r>
      <w:r w:rsidR="00C06ADF" w:rsidRPr="004A0636">
        <w:rPr>
          <w:rFonts w:ascii="Times New Roman" w:hAnsi="Times New Roman" w:cs="Times New Roman"/>
          <w:b/>
        </w:rPr>
      </w:r>
      <w:r w:rsidR="00C06ADF" w:rsidRPr="004A0636">
        <w:rPr>
          <w:rFonts w:ascii="Times New Roman" w:hAnsi="Times New Roman" w:cs="Times New Roman"/>
          <w:b/>
        </w:rPr>
        <w:fldChar w:fldCharType="separate"/>
      </w:r>
      <w:r w:rsidR="0080728B"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4A0636">
        <w:rPr>
          <w:rFonts w:ascii="Times New Roman" w:hAnsi="Times New Roman" w:cs="Times New Roman"/>
          <w:b/>
        </w:rPr>
        <w:fldChar w:fldCharType="end"/>
      </w:r>
      <w:r w:rsidRPr="004A0636">
        <w:rPr>
          <w:rFonts w:ascii="Times New Roman" w:hAnsi="Times New Roman" w:cs="Times New Roman"/>
        </w:rPr>
        <w:t>;</w:t>
      </w:r>
    </w:p>
    <w:p w14:paraId="1A17CC17" w14:textId="4C2ED829" w:rsidR="00067560" w:rsidRPr="004A0636" w:rsidRDefault="006B51D5" w:rsidP="0080728B">
      <w:pPr>
        <w:pStyle w:val="RUS111"/>
        <w:widowControl w:val="0"/>
        <w:numPr>
          <w:ilvl w:val="0"/>
          <w:numId w:val="25"/>
        </w:numPr>
        <w:rPr>
          <w:rFonts w:ascii="Times New Roman" w:hAnsi="Times New Roman" w:cs="Times New Roman"/>
        </w:rPr>
      </w:pPr>
      <w:r w:rsidRPr="004A0636">
        <w:rPr>
          <w:rFonts w:ascii="Times New Roman" w:hAnsi="Times New Roman" w:cs="Times New Roman"/>
        </w:rPr>
        <w:t>о</w:t>
      </w:r>
      <w:r w:rsidR="00067560" w:rsidRPr="004A0636">
        <w:rPr>
          <w:rFonts w:ascii="Times New Roman" w:hAnsi="Times New Roman" w:cs="Times New Roman"/>
        </w:rPr>
        <w:t>беспечивает</w:t>
      </w:r>
      <w:r w:rsidR="00DA155E" w:rsidRPr="004A0636">
        <w:rPr>
          <w:rFonts w:ascii="Times New Roman" w:hAnsi="Times New Roman" w:cs="Times New Roman"/>
        </w:rPr>
        <w:t xml:space="preserve"> выполнение требований, установленных в </w:t>
      </w:r>
      <w:r w:rsidR="00C06ADF" w:rsidRPr="004A0636">
        <w:rPr>
          <w:rFonts w:ascii="Times New Roman" w:hAnsi="Times New Roman" w:cs="Times New Roman"/>
        </w:rPr>
        <w:t xml:space="preserve">Приложении </w:t>
      </w:r>
      <w:r w:rsidR="00921499" w:rsidRPr="004A0636">
        <w:rPr>
          <w:rFonts w:ascii="Times New Roman" w:hAnsi="Times New Roman" w:cs="Times New Roman"/>
        </w:rPr>
        <w:t xml:space="preserve">№ 11 </w:t>
      </w:r>
      <w:r w:rsidR="00C06ADF" w:rsidRPr="004A0636">
        <w:rPr>
          <w:rFonts w:ascii="Times New Roman" w:hAnsi="Times New Roman" w:cs="Times New Roman"/>
        </w:rPr>
        <w:fldChar w:fldCharType="begin"/>
      </w:r>
      <w:r w:rsidR="00C06ADF" w:rsidRPr="004A0636">
        <w:rPr>
          <w:rFonts w:ascii="Times New Roman" w:hAnsi="Times New Roman" w:cs="Times New Roman"/>
        </w:rPr>
        <w:instrText xml:space="preserve"> REF RefSCH12_1 \h </w:instrText>
      </w:r>
      <w:r w:rsidR="0080728B" w:rsidRPr="004A0636">
        <w:rPr>
          <w:rFonts w:ascii="Times New Roman" w:hAnsi="Times New Roman" w:cs="Times New Roman"/>
        </w:rPr>
        <w:instrText xml:space="preserve"> \* MERGEFORMAT </w:instrText>
      </w:r>
      <w:r w:rsidR="00C06ADF" w:rsidRPr="004A0636">
        <w:rPr>
          <w:rFonts w:ascii="Times New Roman" w:hAnsi="Times New Roman" w:cs="Times New Roman"/>
        </w:rPr>
      </w:r>
      <w:r w:rsidR="00C06ADF" w:rsidRPr="004A0636">
        <w:rPr>
          <w:rFonts w:ascii="Times New Roman" w:hAnsi="Times New Roman" w:cs="Times New Roman"/>
        </w:rPr>
        <w:fldChar w:fldCharType="separate"/>
      </w:r>
      <w:r w:rsidR="0080728B"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C06ADF" w:rsidRPr="004A0636">
        <w:rPr>
          <w:rFonts w:ascii="Times New Roman" w:hAnsi="Times New Roman" w:cs="Times New Roman"/>
        </w:rPr>
        <w:fldChar w:fldCharType="end"/>
      </w:r>
      <w:r w:rsidR="00DA155E"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r w:rsidRPr="004A0636">
        <w:rPr>
          <w:rFonts w:ascii="Times New Roman" w:hAnsi="Times New Roman" w:cs="Times New Roman"/>
        </w:rPr>
        <w:t>;</w:t>
      </w:r>
    </w:p>
    <w:p w14:paraId="1B76B027" w14:textId="5229CAEA" w:rsidR="00E95EAC" w:rsidRPr="0080728B" w:rsidRDefault="006B51D5" w:rsidP="0080728B">
      <w:pPr>
        <w:pStyle w:val="RUS111"/>
        <w:widowControl w:val="0"/>
        <w:numPr>
          <w:ilvl w:val="0"/>
          <w:numId w:val="25"/>
        </w:numPr>
        <w:rPr>
          <w:rFonts w:ascii="Times New Roman" w:hAnsi="Times New Roman" w:cs="Times New Roman"/>
        </w:rPr>
      </w:pPr>
      <w:r w:rsidRPr="004A0636">
        <w:rPr>
          <w:rFonts w:ascii="Times New Roman" w:hAnsi="Times New Roman" w:cs="Times New Roman"/>
        </w:rPr>
        <w:t>о</w:t>
      </w:r>
      <w:r w:rsidR="00E95EAC" w:rsidRPr="004A0636">
        <w:rPr>
          <w:rFonts w:ascii="Times New Roman" w:hAnsi="Times New Roman" w:cs="Times New Roman"/>
        </w:rPr>
        <w:t>беспечивает при производстве Работ соблюдение санитарных норм и культуры труда: исключает возможность хранения</w:t>
      </w:r>
      <w:r w:rsidR="00E95EAC"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80728B">
        <w:rPr>
          <w:rFonts w:ascii="Times New Roman" w:hAnsi="Times New Roman" w:cs="Times New Roman"/>
        </w:rPr>
        <w:t>о</w:t>
      </w:r>
      <w:r w:rsidR="00E95EAC" w:rsidRPr="0080728B">
        <w:rPr>
          <w:rFonts w:ascii="Times New Roman" w:hAnsi="Times New Roman" w:cs="Times New Roman"/>
        </w:rPr>
        <w:t xml:space="preserve">борудованию, </w:t>
      </w:r>
      <w:r w:rsidR="00A84D84" w:rsidRPr="0080728B">
        <w:rPr>
          <w:rFonts w:ascii="Times New Roman" w:hAnsi="Times New Roman" w:cs="Times New Roman"/>
        </w:rPr>
        <w:t>м</w:t>
      </w:r>
      <w:r w:rsidR="00E95EAC" w:rsidRPr="0080728B">
        <w:rPr>
          <w:rFonts w:ascii="Times New Roman" w:hAnsi="Times New Roman" w:cs="Times New Roman"/>
        </w:rPr>
        <w:t xml:space="preserve">атериалам, а также </w:t>
      </w:r>
      <w:r w:rsidR="001315E0" w:rsidRPr="0080728B">
        <w:rPr>
          <w:rFonts w:ascii="Times New Roman" w:hAnsi="Times New Roman" w:cs="Times New Roman"/>
        </w:rPr>
        <w:t>третьим лицам и их имуществу, п</w:t>
      </w:r>
      <w:r w:rsidR="00E95EAC" w:rsidRPr="0080728B">
        <w:rPr>
          <w:rFonts w:ascii="Times New Roman" w:hAnsi="Times New Roman" w:cs="Times New Roman"/>
        </w:rPr>
        <w:t>ользуется специально отведенными местами для курения</w:t>
      </w:r>
      <w:r w:rsidRPr="0080728B">
        <w:rPr>
          <w:rFonts w:ascii="Times New Roman" w:hAnsi="Times New Roman" w:cs="Times New Roman"/>
        </w:rPr>
        <w:t>;</w:t>
      </w:r>
    </w:p>
    <w:p w14:paraId="335082B0" w14:textId="12C2FAC3" w:rsidR="001315E0"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1315E0" w:rsidRPr="0080728B">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w:t>
      </w:r>
      <w:r w:rsidR="001315E0" w:rsidRPr="0080728B">
        <w:rPr>
          <w:rFonts w:ascii="Times New Roman" w:hAnsi="Times New Roman" w:cs="Times New Roman"/>
        </w:rPr>
        <w:lastRenderedPageBreak/>
        <w:t xml:space="preserve">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AE46A9" w:rsidRPr="00CF4C3E">
          <w:rPr>
            <w:rStyle w:val="ad"/>
            <w:rFonts w:ascii="Times New Roman" w:hAnsi="Times New Roman" w:cs="Times New Roman"/>
          </w:rPr>
          <w:t>http</w:t>
        </w:r>
        <w:r w:rsidR="00AE46A9" w:rsidRPr="00CF4C3E">
          <w:rPr>
            <w:rStyle w:val="ad"/>
            <w:rFonts w:ascii="Times New Roman" w:hAnsi="Times New Roman" w:cs="Times New Roman"/>
            <w:lang w:val="en-US"/>
          </w:rPr>
          <w:t>s</w:t>
        </w:r>
        <w:r w:rsidR="00AE46A9" w:rsidRPr="00CF4C3E">
          <w:rPr>
            <w:rStyle w:val="ad"/>
            <w:rFonts w:ascii="Times New Roman" w:hAnsi="Times New Roman" w:cs="Times New Roman"/>
          </w:rPr>
          <w:t>://www.irkutskenergo.ru/</w:t>
        </w:r>
        <w:proofErr w:type="spellStart"/>
        <w:r w:rsidR="00AE46A9" w:rsidRPr="00CF4C3E">
          <w:rPr>
            <w:rStyle w:val="ad"/>
            <w:rFonts w:ascii="Times New Roman" w:hAnsi="Times New Roman" w:cs="Times New Roman"/>
          </w:rPr>
          <w:t>qa</w:t>
        </w:r>
        <w:proofErr w:type="spellEnd"/>
        <w:r w:rsidR="00AE46A9" w:rsidRPr="00CF4C3E">
          <w:rPr>
            <w:rStyle w:val="ad"/>
            <w:rFonts w:ascii="Times New Roman" w:hAnsi="Times New Roman" w:cs="Times New Roman"/>
          </w:rPr>
          <w:t>/6458.html</w:t>
        </w:r>
      </w:hyperlink>
      <w:r w:rsidR="001315E0" w:rsidRPr="0080728B">
        <w:rPr>
          <w:rFonts w:ascii="Times New Roman" w:hAnsi="Times New Roman" w:cs="Times New Roman"/>
        </w:rPr>
        <w:t>.</w:t>
      </w:r>
    </w:p>
    <w:p w14:paraId="32B26E75" w14:textId="77777777" w:rsidR="001315E0" w:rsidRPr="0080728B" w:rsidRDefault="001315E0"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2445427" w14:textId="77777777" w:rsidR="00EF283E" w:rsidRPr="0080728B" w:rsidRDefault="00931BBF" w:rsidP="0080728B">
      <w:pPr>
        <w:pStyle w:val="RUS111"/>
        <w:widowControl w:val="0"/>
        <w:rPr>
          <w:rFonts w:ascii="Times New Roman" w:hAnsi="Times New Roman" w:cs="Times New Roman"/>
        </w:rPr>
      </w:pPr>
      <w:r w:rsidRPr="0080728B">
        <w:rPr>
          <w:rFonts w:ascii="Times New Roman" w:hAnsi="Times New Roman" w:cs="Times New Roman"/>
          <w:iCs/>
        </w:rPr>
        <w:t>О</w:t>
      </w:r>
      <w:r w:rsidR="00EF283E" w:rsidRPr="0080728B">
        <w:rPr>
          <w:rFonts w:ascii="Times New Roman" w:hAnsi="Times New Roman" w:cs="Times New Roman"/>
          <w:iCs/>
        </w:rPr>
        <w:t>беспеч</w:t>
      </w:r>
      <w:r w:rsidR="008213DA" w:rsidRPr="0080728B">
        <w:rPr>
          <w:rFonts w:ascii="Times New Roman" w:hAnsi="Times New Roman" w:cs="Times New Roman"/>
          <w:iCs/>
        </w:rPr>
        <w:t>ивает</w:t>
      </w:r>
      <w:r w:rsidR="008D72DB" w:rsidRPr="0080728B">
        <w:rPr>
          <w:rFonts w:ascii="Times New Roman" w:hAnsi="Times New Roman" w:cs="Times New Roman"/>
          <w:iCs/>
        </w:rPr>
        <w:t xml:space="preserve"> сопровождение</w:t>
      </w:r>
      <w:r w:rsidR="006F1C65" w:rsidRPr="0080728B">
        <w:rPr>
          <w:rFonts w:ascii="Times New Roman" w:hAnsi="Times New Roman" w:cs="Times New Roman"/>
          <w:iCs/>
        </w:rPr>
        <w:t xml:space="preserve"> </w:t>
      </w:r>
      <w:r w:rsidR="00DA155E" w:rsidRPr="0080728B">
        <w:rPr>
          <w:rFonts w:ascii="Times New Roman" w:hAnsi="Times New Roman" w:cs="Times New Roman"/>
        </w:rPr>
        <w:t>прохождени</w:t>
      </w:r>
      <w:r w:rsidR="008D72DB" w:rsidRPr="0080728B">
        <w:rPr>
          <w:rFonts w:ascii="Times New Roman" w:hAnsi="Times New Roman" w:cs="Times New Roman"/>
        </w:rPr>
        <w:t>я</w:t>
      </w:r>
      <w:r w:rsidR="006F1C65" w:rsidRPr="0080728B">
        <w:rPr>
          <w:rFonts w:ascii="Times New Roman" w:hAnsi="Times New Roman" w:cs="Times New Roman"/>
        </w:rPr>
        <w:t xml:space="preserve"> </w:t>
      </w:r>
      <w:r w:rsidR="00DA155E" w:rsidRPr="0080728B">
        <w:rPr>
          <w:rFonts w:ascii="Times New Roman" w:hAnsi="Times New Roman" w:cs="Times New Roman"/>
        </w:rPr>
        <w:t>Экспертизы и получение положительного заключения Экспертизы</w:t>
      </w:r>
      <w:r w:rsidR="00603443" w:rsidRPr="0080728B">
        <w:rPr>
          <w:rFonts w:ascii="Times New Roman" w:hAnsi="Times New Roman" w:cs="Times New Roman"/>
        </w:rPr>
        <w:t>.</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proofErr w:type="gramStart"/>
      <w:r w:rsidR="006F1C65"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1E27E426" w14:textId="77777777" w:rsidR="00840BCE" w:rsidRPr="004A0636" w:rsidRDefault="001F5A06" w:rsidP="00840BCE">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 xml:space="preserve">договорам, заключенным с Субподрядными </w:t>
      </w:r>
      <w:r w:rsidR="006F3A76" w:rsidRPr="004A0636">
        <w:rPr>
          <w:rFonts w:ascii="Times New Roman" w:hAnsi="Times New Roman" w:cs="Times New Roman"/>
        </w:rPr>
        <w:t>организациями в рамках исполнения обязанностей по Договору, треть</w:t>
      </w:r>
      <w:r w:rsidR="00840BCE" w:rsidRPr="004A0636">
        <w:rPr>
          <w:rFonts w:ascii="Times New Roman" w:hAnsi="Times New Roman" w:cs="Times New Roman"/>
        </w:rPr>
        <w:t>ему лицу, указанному Заказчиком;</w:t>
      </w:r>
    </w:p>
    <w:p w14:paraId="044A9DCF" w14:textId="77777777" w:rsidR="00840BCE" w:rsidRPr="004A0636" w:rsidRDefault="00840BCE" w:rsidP="00840BCE">
      <w:pPr>
        <w:pStyle w:val="RUS111"/>
        <w:widowControl w:val="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102B25F" w14:textId="3D94B1CA"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5D9D2F" w14:textId="5D0CAD09"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A570E35" w14:textId="6CBE4B17" w:rsidR="00920700" w:rsidRPr="00F63C52" w:rsidRDefault="00920700" w:rsidP="00920700">
      <w:pPr>
        <w:pStyle w:val="RUS111"/>
        <w:rPr>
          <w:rFonts w:ascii="Times New Roman" w:hAnsi="Times New Roman" w:cs="Times New Roman"/>
          <w:highlight w:val="cyan"/>
        </w:rPr>
      </w:pPr>
      <w:r w:rsidRPr="00F63C52">
        <w:rPr>
          <w:rFonts w:ascii="Times New Roman" w:hAnsi="Times New Roman" w:cs="Times New Roman"/>
          <w:highlight w:val="cyan"/>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w:t>
      </w:r>
      <w:r w:rsidR="00921499" w:rsidRPr="00F63C52">
        <w:rPr>
          <w:rFonts w:ascii="Times New Roman" w:hAnsi="Times New Roman" w:cs="Times New Roman"/>
          <w:highlight w:val="cyan"/>
        </w:rPr>
        <w:t xml:space="preserve">Разделом 7 </w:t>
      </w:r>
      <w:r w:rsidRPr="00F63C52">
        <w:rPr>
          <w:rFonts w:ascii="Times New Roman" w:hAnsi="Times New Roman" w:cs="Times New Roman"/>
          <w:highlight w:val="cyan"/>
        </w:rPr>
        <w:t xml:space="preserve">(«Перечень требований к </w:t>
      </w:r>
      <w:r w:rsidRPr="00F63C52">
        <w:rPr>
          <w:rFonts w:ascii="Times New Roman" w:hAnsi="Times New Roman" w:cs="Times New Roman"/>
          <w:highlight w:val="cyan"/>
        </w:rPr>
        <w:lastRenderedPageBreak/>
        <w:t>Подрядчику по охране труда, промышленной, экологической, пожарной и иной безопасности и ответственность за их нарушение»)»</w:t>
      </w:r>
      <w:r w:rsidR="00921499" w:rsidRPr="00F63C52">
        <w:rPr>
          <w:rFonts w:ascii="Times New Roman" w:hAnsi="Times New Roman" w:cs="Times New Roman"/>
          <w:highlight w:val="cyan"/>
        </w:rPr>
        <w:t xml:space="preserve"> Приложения № 10 к Договору</w:t>
      </w:r>
      <w:r w:rsidRPr="00F63C52">
        <w:rPr>
          <w:rFonts w:ascii="Times New Roman" w:hAnsi="Times New Roman" w:cs="Times New Roman"/>
          <w:highlight w:val="cyan"/>
        </w:rPr>
        <w:t xml:space="preserve">. </w:t>
      </w:r>
    </w:p>
    <w:p w14:paraId="459D275F" w14:textId="77777777" w:rsidR="00840BCE" w:rsidRPr="004A0636" w:rsidRDefault="00840BCE" w:rsidP="00840BCE">
      <w:pPr>
        <w:pStyle w:val="RUS111"/>
        <w:widowControl w:val="0"/>
        <w:numPr>
          <w:ilvl w:val="0"/>
          <w:numId w:val="0"/>
        </w:numPr>
        <w:ind w:left="567"/>
        <w:rPr>
          <w:rFonts w:ascii="Times New Roman" w:hAnsi="Times New Roman" w:cs="Times New Roman"/>
        </w:rPr>
      </w:pPr>
    </w:p>
    <w:p w14:paraId="79F94E70" w14:textId="77777777" w:rsidR="0044243B" w:rsidRPr="004A0636" w:rsidRDefault="003F053D" w:rsidP="0080728B">
      <w:pPr>
        <w:pStyle w:val="RUS1"/>
        <w:widowControl w:val="0"/>
        <w:spacing w:before="0"/>
        <w:rPr>
          <w:rFonts w:ascii="Times New Roman" w:hAnsi="Times New Roman" w:cs="Times New Roman"/>
        </w:rPr>
      </w:pPr>
      <w:bookmarkStart w:id="41" w:name="_Toc504140765"/>
      <w:bookmarkStart w:id="42" w:name="_Toc518653253"/>
      <w:r w:rsidRPr="004A0636">
        <w:rPr>
          <w:rFonts w:ascii="Times New Roman" w:hAnsi="Times New Roman" w:cs="Times New Roman"/>
        </w:rPr>
        <w:t>Права Подрядчика</w:t>
      </w:r>
      <w:bookmarkEnd w:id="41"/>
      <w:bookmarkEnd w:id="42"/>
    </w:p>
    <w:p w14:paraId="6C4312C0" w14:textId="77777777" w:rsidR="00F32AD8" w:rsidRPr="004A0636" w:rsidRDefault="000E4C2A" w:rsidP="0080728B">
      <w:pPr>
        <w:pStyle w:val="RUS11"/>
        <w:widowControl w:val="0"/>
        <w:rPr>
          <w:rFonts w:ascii="Times New Roman" w:hAnsi="Times New Roman" w:cs="Times New Roman"/>
        </w:rPr>
      </w:pPr>
      <w:r w:rsidRPr="004A0636">
        <w:rPr>
          <w:rFonts w:ascii="Times New Roman" w:hAnsi="Times New Roman" w:cs="Times New Roman"/>
        </w:rPr>
        <w:t>Подрядчик</w:t>
      </w:r>
      <w:r w:rsidR="00135791" w:rsidRPr="004A0636">
        <w:rPr>
          <w:rFonts w:ascii="Times New Roman" w:hAnsi="Times New Roman" w:cs="Times New Roman"/>
        </w:rPr>
        <w:t xml:space="preserve"> вправе</w:t>
      </w:r>
      <w:r w:rsidR="007C5297" w:rsidRPr="004A0636">
        <w:rPr>
          <w:rFonts w:ascii="Times New Roman" w:hAnsi="Times New Roman" w:cs="Times New Roman"/>
        </w:rPr>
        <w:t>:</w:t>
      </w:r>
    </w:p>
    <w:p w14:paraId="64333786" w14:textId="77777777"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1BE5FF8D" w14:textId="5F430D2E" w:rsidR="000E4C2A"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Иметь доступ своего персонала к Объекту </w:t>
      </w:r>
      <w:r w:rsidR="00E66C90" w:rsidRPr="0080728B">
        <w:rPr>
          <w:rFonts w:ascii="Times New Roman" w:hAnsi="Times New Roman" w:cs="Times New Roman"/>
        </w:rPr>
        <w:t xml:space="preserve">в целях выполнения обязательств по настоящему Договору </w:t>
      </w:r>
      <w:r w:rsidRPr="0080728B">
        <w:rPr>
          <w:rFonts w:ascii="Times New Roman" w:hAnsi="Times New Roman" w:cs="Times New Roman"/>
        </w:rPr>
        <w:t xml:space="preserve">в соответствии с Порядком пропускного и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опубликованным на официальном сайте Заказчика </w:t>
      </w:r>
      <w:hyperlink r:id="rId15" w:history="1">
        <w:r w:rsidR="00AE46A9" w:rsidRPr="00CF4C3E">
          <w:rPr>
            <w:rStyle w:val="ad"/>
            <w:rFonts w:ascii="Times New Roman" w:hAnsi="Times New Roman" w:cs="Times New Roman"/>
          </w:rPr>
          <w:t>http</w:t>
        </w:r>
        <w:r w:rsidR="00AE46A9" w:rsidRPr="00CF4C3E">
          <w:rPr>
            <w:rStyle w:val="ad"/>
            <w:rFonts w:ascii="Times New Roman" w:hAnsi="Times New Roman" w:cs="Times New Roman"/>
            <w:lang w:val="en-US"/>
          </w:rPr>
          <w:t>s</w:t>
        </w:r>
        <w:r w:rsidR="00AE46A9" w:rsidRPr="00CF4C3E">
          <w:rPr>
            <w:rStyle w:val="ad"/>
            <w:rFonts w:ascii="Times New Roman" w:hAnsi="Times New Roman" w:cs="Times New Roman"/>
          </w:rPr>
          <w:t>://www.irkutskenergo.ru/qa/6458.html</w:t>
        </w:r>
      </w:hyperlink>
      <w:r w:rsidRPr="0080728B">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921499">
        <w:rPr>
          <w:rFonts w:ascii="Times New Roman" w:hAnsi="Times New Roman" w:cs="Times New Roman"/>
          <w:b/>
        </w:rPr>
        <w:t xml:space="preserve">Разделом </w:t>
      </w:r>
      <w:r w:rsidR="00921499" w:rsidRPr="00921499">
        <w:rPr>
          <w:rFonts w:ascii="Times New Roman" w:hAnsi="Times New Roman" w:cs="Times New Roman"/>
          <w:b/>
        </w:rPr>
        <w:t>7</w:t>
      </w:r>
      <w:r w:rsidR="00C06ADF" w:rsidRPr="00921499">
        <w:rPr>
          <w:rFonts w:ascii="Times New Roman" w:hAnsi="Times New Roman" w:cs="Times New Roman"/>
          <w:b/>
        </w:rPr>
        <w:t xml:space="preserve"> </w:t>
      </w:r>
      <w:r w:rsidR="00921499">
        <w:rPr>
          <w:rFonts w:ascii="Times New Roman" w:hAnsi="Times New Roman" w:cs="Times New Roman"/>
          <w:b/>
        </w:rPr>
        <w:t>(</w:t>
      </w:r>
      <w:r w:rsidR="00C06ADF" w:rsidRPr="00921499">
        <w:rPr>
          <w:rFonts w:ascii="Times New Roman" w:hAnsi="Times New Roman" w:cs="Times New Roman"/>
          <w:b/>
        </w:rPr>
        <w:fldChar w:fldCharType="begin"/>
      </w:r>
      <w:r w:rsidR="00C06ADF" w:rsidRPr="00921499">
        <w:rPr>
          <w:rFonts w:ascii="Times New Roman" w:hAnsi="Times New Roman" w:cs="Times New Roman"/>
          <w:b/>
        </w:rPr>
        <w:instrText xml:space="preserve"> REF RefSCH7_1 \h </w:instrText>
      </w:r>
      <w:r w:rsidR="0080728B" w:rsidRPr="00921499">
        <w:rPr>
          <w:rFonts w:ascii="Times New Roman" w:hAnsi="Times New Roman" w:cs="Times New Roman"/>
          <w:b/>
        </w:rPr>
        <w:instrText xml:space="preserve"> \* MERGEFORMAT </w:instrText>
      </w:r>
      <w:r w:rsidR="00C06ADF" w:rsidRPr="00921499">
        <w:rPr>
          <w:rFonts w:ascii="Times New Roman" w:hAnsi="Times New Roman" w:cs="Times New Roman"/>
          <w:b/>
        </w:rPr>
      </w:r>
      <w:r w:rsidR="00C06ADF" w:rsidRPr="00921499">
        <w:rPr>
          <w:rFonts w:ascii="Times New Roman" w:hAnsi="Times New Roman" w:cs="Times New Roman"/>
          <w:b/>
        </w:rPr>
        <w:fldChar w:fldCharType="separate"/>
      </w:r>
      <w:r w:rsidR="0080728B" w:rsidRPr="00921499">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921499">
        <w:rPr>
          <w:rFonts w:ascii="Times New Roman" w:hAnsi="Times New Roman" w:cs="Times New Roman"/>
          <w:b/>
        </w:rPr>
        <w:fldChar w:fldCharType="end"/>
      </w:r>
      <w:r w:rsidR="00921499">
        <w:rPr>
          <w:rFonts w:ascii="Times New Roman" w:hAnsi="Times New Roman" w:cs="Times New Roman"/>
          <w:b/>
        </w:rPr>
        <w:t>)</w:t>
      </w:r>
      <w:r w:rsidR="00921499">
        <w:rPr>
          <w:rFonts w:ascii="Times New Roman" w:hAnsi="Times New Roman" w:cs="Times New Roman"/>
        </w:rPr>
        <w:t xml:space="preserve"> </w:t>
      </w:r>
      <w:r w:rsidR="00921499" w:rsidRPr="00921499">
        <w:rPr>
          <w:rFonts w:ascii="Times New Roman" w:hAnsi="Times New Roman" w:cs="Times New Roman"/>
          <w:b/>
        </w:rPr>
        <w:t>Приложения № 10</w:t>
      </w:r>
      <w:r w:rsidR="00921499">
        <w:rPr>
          <w:rFonts w:ascii="Times New Roman" w:hAnsi="Times New Roman" w:cs="Times New Roman"/>
          <w:b/>
        </w:rPr>
        <w:t xml:space="preserve"> к Договору </w:t>
      </w:r>
      <w:r w:rsidR="000E4C2A" w:rsidRPr="00921499">
        <w:rPr>
          <w:rFonts w:ascii="Times New Roman" w:hAnsi="Times New Roman" w:cs="Times New Roman"/>
          <w:b/>
        </w:rPr>
        <w:t>.</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80728B">
      <w:pPr>
        <w:pStyle w:val="RUS1"/>
        <w:widowControl w:val="0"/>
        <w:spacing w:before="0"/>
        <w:rPr>
          <w:rFonts w:ascii="Times New Roman" w:hAnsi="Times New Roman" w:cs="Times New Roman"/>
        </w:rPr>
      </w:pPr>
      <w:bookmarkStart w:id="43" w:name="_Toc504140766"/>
      <w:bookmarkStart w:id="44" w:name="_Toc518653254"/>
      <w:r w:rsidRPr="0080728B">
        <w:rPr>
          <w:rFonts w:ascii="Times New Roman" w:hAnsi="Times New Roman" w:cs="Times New Roman"/>
        </w:rPr>
        <w:t>Обязательства Заказчика</w:t>
      </w:r>
      <w:bookmarkEnd w:id="43"/>
      <w:bookmarkEnd w:id="44"/>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4A0636"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 xml:space="preserve">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890A379" w14:textId="09155794" w:rsidR="00266AF8" w:rsidRPr="004A0636" w:rsidRDefault="00FE7A14" w:rsidP="0080728B">
      <w:pPr>
        <w:pStyle w:val="RUS111"/>
        <w:widowControl w:val="0"/>
        <w:rPr>
          <w:rFonts w:ascii="Times New Roman" w:hAnsi="Times New Roman" w:cs="Times New Roman"/>
        </w:rPr>
      </w:pPr>
      <w:r w:rsidRPr="004A0636">
        <w:rPr>
          <w:rFonts w:ascii="Times New Roman" w:hAnsi="Times New Roman" w:cs="Times New Roman"/>
        </w:rPr>
        <w:t>Обеспечивает беспрепятственный проход персонала Подрядчика и</w:t>
      </w:r>
      <w:r w:rsidR="00F47C50" w:rsidRPr="004A0636">
        <w:rPr>
          <w:rFonts w:ascii="Times New Roman" w:hAnsi="Times New Roman" w:cs="Times New Roman"/>
        </w:rPr>
        <w:t xml:space="preserve"> / </w:t>
      </w:r>
      <w:r w:rsidRPr="004A0636">
        <w:rPr>
          <w:rFonts w:ascii="Times New Roman" w:hAnsi="Times New Roman" w:cs="Times New Roman"/>
        </w:rPr>
        <w:t xml:space="preserve">или персонала Субподрядной организации на территорию Заказчика при соблюдении </w:t>
      </w:r>
      <w:r w:rsidR="005A3588" w:rsidRPr="004A0636">
        <w:rPr>
          <w:rFonts w:ascii="Times New Roman" w:hAnsi="Times New Roman" w:cs="Times New Roman"/>
        </w:rPr>
        <w:t xml:space="preserve">требований </w:t>
      </w:r>
      <w:r w:rsidR="00921499" w:rsidRPr="004A0636">
        <w:rPr>
          <w:rFonts w:ascii="Times New Roman" w:hAnsi="Times New Roman" w:cs="Times New Roman"/>
          <w:b/>
        </w:rPr>
        <w:t>Раздела 7 (</w:t>
      </w:r>
      <w:r w:rsidR="00921499" w:rsidRPr="004A0636">
        <w:rPr>
          <w:rFonts w:ascii="Times New Roman" w:hAnsi="Times New Roman" w:cs="Times New Roman"/>
          <w:b/>
        </w:rPr>
        <w:fldChar w:fldCharType="begin"/>
      </w:r>
      <w:r w:rsidR="00921499" w:rsidRPr="004A0636">
        <w:rPr>
          <w:rFonts w:ascii="Times New Roman" w:hAnsi="Times New Roman" w:cs="Times New Roman"/>
          <w:b/>
        </w:rPr>
        <w:instrText xml:space="preserve"> REF RefSCH7_1 \h  \* MERGEFORMAT </w:instrText>
      </w:r>
      <w:r w:rsidR="00921499" w:rsidRPr="004A0636">
        <w:rPr>
          <w:rFonts w:ascii="Times New Roman" w:hAnsi="Times New Roman" w:cs="Times New Roman"/>
          <w:b/>
        </w:rPr>
      </w:r>
      <w:r w:rsidR="00921499" w:rsidRPr="004A0636">
        <w:rPr>
          <w:rFonts w:ascii="Times New Roman" w:hAnsi="Times New Roman" w:cs="Times New Roman"/>
          <w:b/>
        </w:rPr>
        <w:fldChar w:fldCharType="separate"/>
      </w:r>
      <w:r w:rsidR="00921499"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21499" w:rsidRPr="004A0636">
        <w:rPr>
          <w:rFonts w:ascii="Times New Roman" w:hAnsi="Times New Roman" w:cs="Times New Roman"/>
          <w:b/>
        </w:rPr>
        <w:fldChar w:fldCharType="end"/>
      </w:r>
      <w:r w:rsidR="00921499" w:rsidRPr="004A0636">
        <w:rPr>
          <w:rFonts w:ascii="Times New Roman" w:hAnsi="Times New Roman" w:cs="Times New Roman"/>
          <w:b/>
        </w:rPr>
        <w:t>)</w:t>
      </w:r>
      <w:r w:rsidR="00921499" w:rsidRPr="004A0636">
        <w:rPr>
          <w:rFonts w:ascii="Times New Roman" w:hAnsi="Times New Roman" w:cs="Times New Roman"/>
        </w:rPr>
        <w:t xml:space="preserve"> </w:t>
      </w:r>
      <w:r w:rsidR="00921499" w:rsidRPr="004A0636">
        <w:rPr>
          <w:rFonts w:ascii="Times New Roman" w:hAnsi="Times New Roman" w:cs="Times New Roman"/>
          <w:b/>
        </w:rPr>
        <w:t>Приложения № 10 к Договору .</w:t>
      </w:r>
    </w:p>
    <w:p w14:paraId="7FDC08E8" w14:textId="2376EBFF" w:rsidR="003343AC" w:rsidRPr="0080728B" w:rsidRDefault="003343AC" w:rsidP="0080728B">
      <w:pPr>
        <w:pStyle w:val="RUS111"/>
        <w:widowControl w:val="0"/>
        <w:rPr>
          <w:rFonts w:ascii="Times New Roman" w:hAnsi="Times New Roman" w:cs="Times New Roman"/>
        </w:rPr>
      </w:pPr>
      <w:r w:rsidRPr="004A0636">
        <w:rPr>
          <w:rFonts w:ascii="Times New Roman" w:hAnsi="Times New Roman" w:cs="Times New Roman"/>
        </w:rPr>
        <w:t>Привлекает</w:t>
      </w:r>
      <w:r w:rsidR="006F1C65" w:rsidRPr="004A0636">
        <w:rPr>
          <w:rFonts w:ascii="Times New Roman" w:hAnsi="Times New Roman" w:cs="Times New Roman"/>
        </w:rPr>
        <w:t xml:space="preserve"> </w:t>
      </w:r>
      <w:r w:rsidR="00610DB2" w:rsidRPr="004A0636">
        <w:rPr>
          <w:rFonts w:ascii="Times New Roman" w:hAnsi="Times New Roman" w:cs="Times New Roman"/>
        </w:rPr>
        <w:t>П</w:t>
      </w:r>
      <w:r w:rsidRPr="004A0636">
        <w:rPr>
          <w:rFonts w:ascii="Times New Roman" w:hAnsi="Times New Roman" w:cs="Times New Roman"/>
        </w:rPr>
        <w:t>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80728B">
      <w:pPr>
        <w:pStyle w:val="RUS1"/>
        <w:widowControl w:val="0"/>
        <w:spacing w:before="0"/>
        <w:rPr>
          <w:rFonts w:ascii="Times New Roman" w:hAnsi="Times New Roman" w:cs="Times New Roman"/>
        </w:rPr>
      </w:pPr>
      <w:bookmarkStart w:id="45" w:name="_Toc504140767"/>
      <w:bookmarkStart w:id="46" w:name="_Toc518653255"/>
      <w:r w:rsidRPr="0080728B">
        <w:rPr>
          <w:rFonts w:ascii="Times New Roman" w:hAnsi="Times New Roman" w:cs="Times New Roman"/>
        </w:rPr>
        <w:t>Права Заказчика</w:t>
      </w:r>
      <w:bookmarkEnd w:id="45"/>
      <w:bookmarkEnd w:id="46"/>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w:t>
      </w:r>
      <w:r w:rsidR="00191690" w:rsidRPr="0080728B">
        <w:rPr>
          <w:rFonts w:ascii="Times New Roman" w:hAnsi="Times New Roman" w:cs="Times New Roman"/>
        </w:rPr>
        <w:lastRenderedPageBreak/>
        <w:t>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14:paraId="4789CDE4" w14:textId="24486836"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80728B">
        <w:rPr>
          <w:rFonts w:ascii="Times New Roman" w:hAnsi="Times New Roman" w:cs="Times New Roman"/>
        </w:rPr>
        <w:fldChar w:fldCharType="begin"/>
      </w:r>
      <w:r w:rsidR="00057EAF"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057EAF" w:rsidRPr="0080728B">
        <w:rPr>
          <w:rFonts w:ascii="Times New Roman" w:hAnsi="Times New Roman" w:cs="Times New Roman"/>
        </w:rPr>
      </w:r>
      <w:r w:rsidR="00057EAF" w:rsidRPr="0080728B">
        <w:rPr>
          <w:rFonts w:ascii="Times New Roman" w:hAnsi="Times New Roman" w:cs="Times New Roman"/>
        </w:rPr>
        <w:fldChar w:fldCharType="separate"/>
      </w:r>
      <w:r w:rsidR="0080728B" w:rsidRPr="0080728B">
        <w:rPr>
          <w:rFonts w:ascii="Times New Roman" w:hAnsi="Times New Roman" w:cs="Times New Roman"/>
        </w:rPr>
        <w:t>2.3</w:t>
      </w:r>
      <w:r w:rsidR="00057EAF"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0CAC7175" w14:textId="7E0B2FD2" w:rsidR="004F1868" w:rsidRPr="0080728B" w:rsidRDefault="001E59DA" w:rsidP="0080728B">
      <w:pPr>
        <w:pStyle w:val="RUS111"/>
        <w:widowControl w:val="0"/>
        <w:rPr>
          <w:rFonts w:ascii="Times New Roman" w:hAnsi="Times New Roman" w:cs="Times New Roman"/>
        </w:rPr>
      </w:pPr>
      <w:r w:rsidRPr="0080728B">
        <w:rPr>
          <w:rFonts w:ascii="Times New Roman" w:hAnsi="Times New Roman" w:cs="Times New Roman"/>
        </w:rPr>
        <w:t xml:space="preserve">В </w:t>
      </w:r>
      <w:r w:rsidR="004F1868" w:rsidRPr="0080728B">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80728B" w:rsidRDefault="004C3F10" w:rsidP="0080728B">
      <w:pPr>
        <w:pStyle w:val="RUS111"/>
        <w:widowControl w:val="0"/>
        <w:rPr>
          <w:rFonts w:ascii="Times New Roman" w:hAnsi="Times New Roman" w:cs="Times New Roman"/>
        </w:rPr>
      </w:pPr>
      <w:r w:rsidRPr="0080728B">
        <w:rPr>
          <w:rFonts w:ascii="Times New Roman" w:hAnsi="Times New Roman" w:cs="Times New Roman"/>
        </w:rPr>
        <w:t>При необходимости п</w:t>
      </w:r>
      <w:r w:rsidR="00775346" w:rsidRPr="0080728B">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80728B">
        <w:rPr>
          <w:rFonts w:ascii="Times New Roman" w:hAnsi="Times New Roman" w:cs="Times New Roman"/>
        </w:rPr>
        <w:t xml:space="preserve">акту приема-передачи имущества </w:t>
      </w:r>
      <w:r w:rsidR="00775346" w:rsidRPr="0080728B">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80728B">
        <w:rPr>
          <w:rFonts w:ascii="Times New Roman" w:hAnsi="Times New Roman" w:cs="Times New Roman"/>
        </w:rPr>
        <w:t xml:space="preserve"> </w:t>
      </w:r>
      <w:r w:rsidR="00775346" w:rsidRPr="0080728B">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80728B">
        <w:rPr>
          <w:rFonts w:ascii="Times New Roman" w:hAnsi="Times New Roman" w:cs="Times New Roman"/>
        </w:rPr>
        <w:t>Условия пользования помещением определяются в отдельном договоре</w:t>
      </w:r>
      <w:r w:rsidR="00775346" w:rsidRPr="0080728B">
        <w:rPr>
          <w:rFonts w:ascii="Times New Roman" w:hAnsi="Times New Roman" w:cs="Times New Roman"/>
        </w:rPr>
        <w:t>,</w:t>
      </w:r>
      <w:r w:rsidR="00DF7CDB" w:rsidRPr="0080728B">
        <w:rPr>
          <w:rFonts w:ascii="Times New Roman" w:hAnsi="Times New Roman" w:cs="Times New Roman"/>
        </w:rPr>
        <w:t xml:space="preserve"> заключаемом Сторонами.</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80728B">
      <w:pPr>
        <w:pStyle w:val="RUS1"/>
        <w:widowControl w:val="0"/>
        <w:spacing w:before="0"/>
        <w:rPr>
          <w:rFonts w:ascii="Times New Roman" w:hAnsi="Times New Roman" w:cs="Times New Roman"/>
        </w:rPr>
      </w:pPr>
      <w:bookmarkStart w:id="47" w:name="_Toc504140768"/>
      <w:bookmarkStart w:id="48" w:name="_Toc518653256"/>
      <w:r w:rsidRPr="0080728B">
        <w:rPr>
          <w:rFonts w:ascii="Times New Roman" w:hAnsi="Times New Roman" w:cs="Times New Roman"/>
        </w:rPr>
        <w:t>Персонал Подрядчика</w:t>
      </w:r>
      <w:bookmarkEnd w:id="47"/>
      <w:bookmarkEnd w:id="48"/>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80728B">
        <w:rPr>
          <w:rFonts w:ascii="Times New Roman" w:hAnsi="Times New Roman" w:cs="Times New Roman"/>
        </w:rPr>
        <w:fldChar w:fldCharType="begin"/>
      </w:r>
      <w:r w:rsidR="00BE1B0B" w:rsidRPr="0080728B">
        <w:rPr>
          <w:rFonts w:ascii="Times New Roman" w:hAnsi="Times New Roman" w:cs="Times New Roman"/>
        </w:rPr>
        <w:instrText xml:space="preserve"> REF _Ref493725629 \n \h </w:instrText>
      </w:r>
      <w:r w:rsidR="009464A9" w:rsidRPr="0080728B">
        <w:rPr>
          <w:rFonts w:ascii="Times New Roman" w:hAnsi="Times New Roman" w:cs="Times New Roman"/>
        </w:rPr>
        <w:instrText xml:space="preserve"> \* MERGEFORMAT </w:instrText>
      </w:r>
      <w:r w:rsidR="00BE1B0B" w:rsidRPr="0080728B">
        <w:rPr>
          <w:rFonts w:ascii="Times New Roman" w:hAnsi="Times New Roman" w:cs="Times New Roman"/>
        </w:rPr>
      </w:r>
      <w:r w:rsidR="00BE1B0B" w:rsidRPr="0080728B">
        <w:rPr>
          <w:rFonts w:ascii="Times New Roman" w:hAnsi="Times New Roman" w:cs="Times New Roman"/>
        </w:rPr>
        <w:fldChar w:fldCharType="separate"/>
      </w:r>
      <w:r w:rsidR="0080728B" w:rsidRPr="0080728B">
        <w:rPr>
          <w:rFonts w:ascii="Times New Roman" w:hAnsi="Times New Roman" w:cs="Times New Roman"/>
        </w:rPr>
        <w:t>12</w:t>
      </w:r>
      <w:r w:rsidR="00BE1B0B"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2DACF62" w14:textId="08D2998A"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lastRenderedPageBreak/>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_Ref496284723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21</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80728B">
      <w:pPr>
        <w:pStyle w:val="RUS1"/>
        <w:widowControl w:val="0"/>
        <w:spacing w:before="0"/>
        <w:ind w:left="1224" w:hanging="504"/>
        <w:rPr>
          <w:rFonts w:ascii="Times New Roman" w:hAnsi="Times New Roman" w:cs="Times New Roman"/>
        </w:rPr>
      </w:pPr>
      <w:bookmarkStart w:id="49" w:name="_Toc504140769"/>
      <w:bookmarkStart w:id="50" w:name="_Toc518653257"/>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49"/>
      <w:bookmarkEnd w:id="50"/>
    </w:p>
    <w:p w14:paraId="1797C43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80728B">
      <w:pPr>
        <w:pStyle w:val="RUS1"/>
        <w:widowControl w:val="0"/>
        <w:spacing w:before="0"/>
        <w:ind w:left="1224" w:hanging="504"/>
        <w:rPr>
          <w:rFonts w:ascii="Times New Roman" w:hAnsi="Times New Roman" w:cs="Times New Roman"/>
        </w:rPr>
      </w:pPr>
      <w:bookmarkStart w:id="51" w:name="_Ref493725629"/>
      <w:bookmarkStart w:id="52" w:name="_Toc504140770"/>
      <w:bookmarkStart w:id="53" w:name="_Toc518653258"/>
      <w:r w:rsidRPr="0080728B">
        <w:rPr>
          <w:rFonts w:ascii="Times New Roman" w:hAnsi="Times New Roman" w:cs="Times New Roman"/>
        </w:rPr>
        <w:t>Привлечение Субподрядных организаций</w:t>
      </w:r>
      <w:bookmarkEnd w:id="51"/>
      <w:bookmarkEnd w:id="52"/>
      <w:bookmarkEnd w:id="53"/>
    </w:p>
    <w:p w14:paraId="0B744147" w14:textId="46CF8FC3"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_Ref513219265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12.2</w:t>
      </w:r>
      <w:r w:rsidR="00597E1E" w:rsidRPr="0080728B">
        <w:rPr>
          <w:rFonts w:ascii="Times New Roman" w:hAnsi="Times New Roman" w:cs="Times New Roman"/>
        </w:rPr>
        <w:fldChar w:fldCharType="end"/>
      </w:r>
      <w:r w:rsidR="00682F18" w:rsidRPr="0080728B">
        <w:rPr>
          <w:rFonts w:ascii="Times New Roman" w:hAnsi="Times New Roman" w:cs="Times New Roman"/>
        </w:rPr>
        <w:t>-</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_Ref513219272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12.3</w:t>
      </w:r>
      <w:r w:rsidR="00597E1E" w:rsidRPr="0080728B">
        <w:rPr>
          <w:rFonts w:ascii="Times New Roman" w:hAnsi="Times New Roman" w:cs="Times New Roman"/>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54"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54"/>
    </w:p>
    <w:p w14:paraId="3A2D3356" w14:textId="23CAF951" w:rsidR="008B0539" w:rsidRPr="0080728B" w:rsidRDefault="008B0539" w:rsidP="0080728B">
      <w:pPr>
        <w:pStyle w:val="RUS11"/>
        <w:widowControl w:val="0"/>
        <w:rPr>
          <w:rFonts w:ascii="Times New Roman" w:hAnsi="Times New Roman" w:cs="Times New Roman"/>
        </w:rPr>
      </w:pPr>
      <w:bookmarkStart w:id="55"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5"/>
    </w:p>
    <w:p w14:paraId="2530694C"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68DF158A"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10FE3C41"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 xml:space="preserve">Субподрядная организация должна соответствовать </w:t>
      </w:r>
      <w:r w:rsidR="000C6867" w:rsidRPr="0080728B">
        <w:rPr>
          <w:rFonts w:ascii="Times New Roman" w:hAnsi="Times New Roman" w:cs="Times New Roman"/>
        </w:rPr>
        <w:t xml:space="preserve">[, в частности,] </w:t>
      </w:r>
      <w:r w:rsidRPr="0080728B">
        <w:rPr>
          <w:rFonts w:ascii="Times New Roman" w:hAnsi="Times New Roman" w:cs="Times New Roman"/>
        </w:rPr>
        <w:t>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lastRenderedPageBreak/>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2D7449B" w14:textId="664A1CC0" w:rsidR="00603443" w:rsidRPr="0080728B" w:rsidRDefault="00A25504" w:rsidP="0080728B">
      <w:pPr>
        <w:pStyle w:val="RUS11"/>
        <w:widowControl w:val="0"/>
        <w:rPr>
          <w:rFonts w:ascii="Times New Roman" w:hAnsi="Times New Roman" w:cs="Times New Roman"/>
        </w:rPr>
      </w:pPr>
      <w:r w:rsidRPr="0080728B">
        <w:rPr>
          <w:rFonts w:ascii="Times New Roman" w:hAnsi="Times New Roman" w:cs="Times New Roman"/>
        </w:rPr>
        <w:t>[</w:t>
      </w:r>
      <w:r w:rsidR="00603443" w:rsidRPr="0080728B">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 [●] ([●]</w:t>
      </w:r>
      <w:r w:rsidR="00895804" w:rsidRPr="0080728B">
        <w:rPr>
          <w:rFonts w:ascii="Times New Roman" w:hAnsi="Times New Roman" w:cs="Times New Roman"/>
        </w:rPr>
        <w:t>)</w:t>
      </w:r>
      <w:r w:rsidR="00603443" w:rsidRPr="0080728B">
        <w:rPr>
          <w:rFonts w:ascii="Times New Roman" w:hAnsi="Times New Roman" w:cs="Times New Roman"/>
        </w:rPr>
        <w:t xml:space="preserve"> процентов объема Работ, указанных в </w:t>
      </w:r>
      <w:r w:rsidR="00C5057C" w:rsidRPr="0080728B">
        <w:rPr>
          <w:rFonts w:ascii="Times New Roman" w:hAnsi="Times New Roman" w:cs="Times New Roman"/>
        </w:rPr>
        <w:t>З</w:t>
      </w:r>
      <w:r w:rsidR="00603443" w:rsidRPr="0080728B">
        <w:rPr>
          <w:rFonts w:ascii="Times New Roman" w:hAnsi="Times New Roman" w:cs="Times New Roman"/>
        </w:rPr>
        <w:t>адании</w:t>
      </w:r>
      <w:r w:rsidR="00C5057C" w:rsidRPr="0080728B">
        <w:rPr>
          <w:rFonts w:ascii="Times New Roman" w:hAnsi="Times New Roman" w:cs="Times New Roman"/>
        </w:rPr>
        <w:t xml:space="preserve"> на проектирование</w:t>
      </w:r>
      <w:r w:rsidRPr="0080728B">
        <w:rPr>
          <w:rFonts w:ascii="Times New Roman" w:hAnsi="Times New Roman" w:cs="Times New Roman"/>
        </w:rPr>
        <w:t>]</w:t>
      </w:r>
      <w:r w:rsidR="00105845" w:rsidRPr="0080728B">
        <w:rPr>
          <w:rFonts w:ascii="Times New Roman" w:hAnsi="Times New Roman" w:cs="Times New Roman"/>
        </w:rPr>
        <w:t>.</w:t>
      </w:r>
    </w:p>
    <w:p w14:paraId="776FD854" w14:textId="77777777"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обеспечивает Заказчику возможность проведения проверок </w:t>
      </w:r>
      <w:r w:rsidRPr="0080728B">
        <w:rPr>
          <w:rFonts w:ascii="Times New Roman" w:hAnsi="Times New Roman" w:cs="Times New Roman"/>
        </w:rPr>
        <w:lastRenderedPageBreak/>
        <w:t>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80728B" w:rsidRDefault="00C075B2" w:rsidP="0080728B">
      <w:pPr>
        <w:pStyle w:val="RUS1"/>
        <w:widowControl w:val="0"/>
        <w:spacing w:before="0"/>
        <w:rPr>
          <w:rFonts w:ascii="Times New Roman" w:hAnsi="Times New Roman" w:cs="Times New Roman"/>
        </w:rPr>
      </w:pPr>
      <w:bookmarkStart w:id="56" w:name="_Toc504140771"/>
      <w:bookmarkStart w:id="57" w:name="_Toc518653259"/>
      <w:r w:rsidRPr="0080728B">
        <w:rPr>
          <w:rFonts w:ascii="Times New Roman" w:hAnsi="Times New Roman" w:cs="Times New Roman"/>
        </w:rPr>
        <w:t>Исходные данные</w:t>
      </w:r>
      <w:bookmarkEnd w:id="56"/>
      <w:bookmarkEnd w:id="57"/>
    </w:p>
    <w:p w14:paraId="32EEE59C"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80728B" w:rsidRDefault="00C075B2" w:rsidP="0080728B">
      <w:pPr>
        <w:pStyle w:val="RUS11"/>
        <w:widowControl w:val="0"/>
        <w:rPr>
          <w:rFonts w:ascii="Times New Roman" w:hAnsi="Times New Roman" w:cs="Times New Roman"/>
        </w:rPr>
      </w:pPr>
      <w:bookmarkStart w:id="58"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8"/>
    </w:p>
    <w:p w14:paraId="0F18374F" w14:textId="16123FDB" w:rsidR="00C075B2" w:rsidRPr="0080728B" w:rsidRDefault="00A739C5" w:rsidP="0080728B">
      <w:pPr>
        <w:pStyle w:val="RUS11"/>
        <w:widowControl w:val="0"/>
        <w:rPr>
          <w:rFonts w:ascii="Times New Roman" w:hAnsi="Times New Roman" w:cs="Times New Roman"/>
        </w:rPr>
      </w:pPr>
      <w:bookmarkStart w:id="59" w:name="_Ref493722979"/>
      <w:r w:rsidRPr="0080728B">
        <w:rPr>
          <w:rFonts w:ascii="Times New Roman" w:hAnsi="Times New Roman" w:cs="Times New Roman"/>
        </w:rPr>
        <w:t>[</w:t>
      </w:r>
      <w:proofErr w:type="gramStart"/>
      <w:r w:rsidR="00C075B2" w:rsidRPr="0080728B">
        <w:rPr>
          <w:rFonts w:ascii="Times New Roman" w:hAnsi="Times New Roman" w:cs="Times New Roman"/>
        </w:rPr>
        <w:t>В</w:t>
      </w:r>
      <w:proofErr w:type="gramEnd"/>
      <w:r w:rsidR="00C075B2" w:rsidRPr="0080728B">
        <w:rPr>
          <w:rFonts w:ascii="Times New Roman" w:hAnsi="Times New Roman" w:cs="Times New Roman"/>
        </w:rPr>
        <w:t xml:space="preserve"> течение 10 (десяти) рабочих дней с момента </w:t>
      </w:r>
      <w:r w:rsidR="00DD2FC4" w:rsidRPr="0080728B">
        <w:rPr>
          <w:rFonts w:ascii="Times New Roman" w:hAnsi="Times New Roman" w:cs="Times New Roman"/>
        </w:rPr>
        <w:t xml:space="preserve">предоставления Исходных </w:t>
      </w:r>
      <w:r w:rsidR="00C42838" w:rsidRPr="0080728B">
        <w:rPr>
          <w:rFonts w:ascii="Times New Roman" w:hAnsi="Times New Roman" w:cs="Times New Roman"/>
        </w:rPr>
        <w:t>д</w:t>
      </w:r>
      <w:r w:rsidR="00DD2FC4" w:rsidRPr="0080728B">
        <w:rPr>
          <w:rFonts w:ascii="Times New Roman" w:hAnsi="Times New Roman" w:cs="Times New Roman"/>
        </w:rPr>
        <w:t>анных</w:t>
      </w:r>
      <w:r w:rsidR="00C075B2" w:rsidRPr="0080728B">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80728B">
        <w:rPr>
          <w:rFonts w:ascii="Times New Roman" w:hAnsi="Times New Roman" w:cs="Times New Roman"/>
        </w:rPr>
        <w:t xml:space="preserve">уведомить Заказчика о наличии таких Дефектов Исходных данных и </w:t>
      </w:r>
      <w:r w:rsidR="00C075B2" w:rsidRPr="0080728B">
        <w:rPr>
          <w:rFonts w:ascii="Times New Roman" w:hAnsi="Times New Roman" w:cs="Times New Roman"/>
        </w:rPr>
        <w:t xml:space="preserve">указать способ </w:t>
      </w:r>
      <w:r w:rsidR="0017025B" w:rsidRPr="0080728B">
        <w:rPr>
          <w:rFonts w:ascii="Times New Roman" w:hAnsi="Times New Roman" w:cs="Times New Roman"/>
        </w:rPr>
        <w:t xml:space="preserve">их </w:t>
      </w:r>
      <w:r w:rsidR="00C075B2" w:rsidRPr="0080728B">
        <w:rPr>
          <w:rFonts w:ascii="Times New Roman" w:hAnsi="Times New Roman" w:cs="Times New Roman"/>
        </w:rPr>
        <w:t>устранения.</w:t>
      </w:r>
      <w:bookmarkEnd w:id="59"/>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60"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 xml:space="preserve">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w:t>
      </w:r>
      <w:r w:rsidRPr="0080728B">
        <w:rPr>
          <w:rFonts w:ascii="Times New Roman" w:hAnsi="Times New Roman" w:cs="Times New Roman"/>
        </w:rPr>
        <w:lastRenderedPageBreak/>
        <w:t>вопросами устранения согласованных Дефектов Исходных данных.</w:t>
      </w:r>
      <w:bookmarkEnd w:id="60"/>
    </w:p>
    <w:p w14:paraId="7127FA41" w14:textId="2847A6A0" w:rsidR="00C075B2" w:rsidRPr="0080728B" w:rsidRDefault="00C075B2" w:rsidP="0080728B">
      <w:pPr>
        <w:pStyle w:val="RUS11"/>
        <w:widowControl w:val="0"/>
        <w:rPr>
          <w:rFonts w:ascii="Times New Roman" w:hAnsi="Times New Roman" w:cs="Times New Roman"/>
        </w:rPr>
      </w:pPr>
      <w:bookmarkStart w:id="6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_Ref493722964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13.5</w:t>
      </w:r>
      <w:r w:rsidR="0009383D" w:rsidRPr="0080728B">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1"/>
    </w:p>
    <w:p w14:paraId="25B87FEF" w14:textId="112EE3BE"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0A3D322B" w:rsidR="0017025B" w:rsidRPr="0080728B" w:rsidRDefault="00C075B2" w:rsidP="0080728B">
      <w:pPr>
        <w:pStyle w:val="RUS11"/>
        <w:widowControl w:val="0"/>
        <w:rPr>
          <w:rFonts w:ascii="Times New Roman" w:hAnsi="Times New Roman" w:cs="Times New Roman"/>
        </w:rPr>
      </w:pPr>
      <w:bookmarkStart w:id="62"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 xml:space="preserve"> / </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62"/>
      <w:r w:rsidR="001E0430" w:rsidRPr="0080728B">
        <w:rPr>
          <w:rFonts w:ascii="Times New Roman" w:hAnsi="Times New Roman" w:cs="Times New Roman"/>
        </w:rPr>
        <w:t>]</w:t>
      </w:r>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80728B" w:rsidRDefault="00C075B2" w:rsidP="0080728B">
      <w:pPr>
        <w:pStyle w:val="RUS11"/>
        <w:widowControl w:val="0"/>
        <w:rPr>
          <w:rFonts w:ascii="Times New Roman" w:hAnsi="Times New Roman" w:cs="Times New Roman"/>
        </w:rPr>
      </w:pPr>
      <w:bookmarkStart w:id="63"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3"/>
    </w:p>
    <w:p w14:paraId="2E98C54E" w14:textId="49DC48ED" w:rsidR="003F053D" w:rsidRPr="0080728B" w:rsidRDefault="008B4354" w:rsidP="008B4354">
      <w:pPr>
        <w:pStyle w:val="a"/>
        <w:widowControl w:val="0"/>
        <w:numPr>
          <w:ilvl w:val="0"/>
          <w:numId w:val="0"/>
        </w:numPr>
        <w:spacing w:before="0"/>
        <w:rPr>
          <w:rFonts w:ascii="Times New Roman" w:hAnsi="Times New Roman" w:cs="Times New Roman"/>
        </w:rPr>
      </w:pPr>
      <w:bookmarkStart w:id="64" w:name="_Toc504140772"/>
      <w:bookmarkStart w:id="65" w:name="_Toc518653260"/>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003F053D" w:rsidRPr="0080728B">
        <w:rPr>
          <w:rFonts w:ascii="Times New Roman" w:hAnsi="Times New Roman" w:cs="Times New Roman"/>
        </w:rPr>
        <w:t>ОРГАНИЗАЦИЯ РАБОТ</w:t>
      </w:r>
      <w:bookmarkEnd w:id="64"/>
      <w:bookmarkEnd w:id="65"/>
    </w:p>
    <w:p w14:paraId="35D604B3" w14:textId="77777777" w:rsidR="003F053D" w:rsidRPr="0080728B" w:rsidRDefault="003F053D" w:rsidP="0080728B">
      <w:pPr>
        <w:pStyle w:val="RUS1"/>
        <w:widowControl w:val="0"/>
        <w:spacing w:before="0"/>
        <w:rPr>
          <w:rFonts w:ascii="Times New Roman" w:hAnsi="Times New Roman" w:cs="Times New Roman"/>
        </w:rPr>
      </w:pPr>
      <w:bookmarkStart w:id="66" w:name="_Toc504140773"/>
      <w:bookmarkStart w:id="67" w:name="_Toc518653261"/>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66"/>
      <w:bookmarkEnd w:id="67"/>
    </w:p>
    <w:p w14:paraId="1A0F0502" w14:textId="68BA5C48"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Приложение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249B863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80728B">
        <w:rPr>
          <w:rFonts w:ascii="Times New Roman" w:hAnsi="Times New Roman" w:cs="Times New Roman"/>
        </w:rPr>
        <w:fldChar w:fldCharType="begin"/>
      </w:r>
      <w:r w:rsidR="00EB5893" w:rsidRPr="0080728B">
        <w:rPr>
          <w:rFonts w:ascii="Times New Roman" w:hAnsi="Times New Roman" w:cs="Times New Roman"/>
        </w:rPr>
        <w:instrText xml:space="preserve"> REF _Ref496615859 \n \h </w:instrText>
      </w:r>
      <w:r w:rsidR="00FE76A2" w:rsidRPr="0080728B">
        <w:rPr>
          <w:rFonts w:ascii="Times New Roman" w:hAnsi="Times New Roman" w:cs="Times New Roman"/>
        </w:rPr>
        <w:instrText xml:space="preserve"> \* MERGEFORMAT </w:instrText>
      </w:r>
      <w:r w:rsidR="00EB5893" w:rsidRPr="0080728B">
        <w:rPr>
          <w:rFonts w:ascii="Times New Roman" w:hAnsi="Times New Roman" w:cs="Times New Roman"/>
        </w:rPr>
      </w:r>
      <w:r w:rsidR="00EB5893" w:rsidRPr="0080728B">
        <w:rPr>
          <w:rFonts w:ascii="Times New Roman" w:hAnsi="Times New Roman" w:cs="Times New Roman"/>
        </w:rPr>
        <w:fldChar w:fldCharType="separate"/>
      </w:r>
      <w:r w:rsidR="0080728B" w:rsidRPr="0080728B">
        <w:rPr>
          <w:rFonts w:ascii="Times New Roman" w:hAnsi="Times New Roman" w:cs="Times New Roman"/>
        </w:rPr>
        <w:t>5.7</w:t>
      </w:r>
      <w:r w:rsidR="00EB589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28B6169C" w14:textId="5C387842" w:rsidR="00C81561" w:rsidRPr="0080728B" w:rsidRDefault="00CB72D5" w:rsidP="0080728B">
      <w:pPr>
        <w:pStyle w:val="RUS11"/>
        <w:widowControl w:val="0"/>
        <w:rPr>
          <w:rFonts w:ascii="Times New Roman" w:hAnsi="Times New Roman" w:cs="Times New Roman"/>
        </w:rPr>
      </w:pPr>
      <w:bookmarkStart w:id="68" w:name="_Hlt500771216"/>
      <w:bookmarkStart w:id="69" w:name="_Hlt500771237"/>
      <w:bookmarkStart w:id="70" w:name="_Ref500756479"/>
      <w:bookmarkStart w:id="71" w:name="_Ref513219314"/>
      <w:bookmarkEnd w:id="68"/>
      <w:bookmarkEnd w:id="69"/>
      <w:r w:rsidRPr="0080728B">
        <w:rPr>
          <w:rFonts w:ascii="Times New Roman" w:hAnsi="Times New Roman" w:cs="Times New Roman"/>
        </w:rPr>
        <w:lastRenderedPageBreak/>
        <w:t>В</w:t>
      </w:r>
      <w:r w:rsidR="00C81561" w:rsidRPr="0080728B">
        <w:rPr>
          <w:rFonts w:ascii="Times New Roman" w:hAnsi="Times New Roman" w:cs="Times New Roman"/>
        </w:rPr>
        <w:t xml:space="preserve"> части сметной документации Заказчику </w:t>
      </w:r>
      <w:bookmarkEnd w:id="70"/>
      <w:r w:rsidR="003D6ADC"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71"/>
    </w:p>
    <w:p w14:paraId="252C6182" w14:textId="50732CFE"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Акту о приемке выполненных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w:t>
      </w:r>
      <w:r w:rsidR="00422930" w:rsidRPr="0080728B">
        <w:rPr>
          <w:rFonts w:ascii="Times New Roman" w:hAnsi="Times New Roman" w:cs="Times New Roman"/>
        </w:rPr>
        <w:t xml:space="preserve"> и Справке о стоимости выполненных Работ</w:t>
      </w:r>
      <w:r w:rsidRPr="0080728B">
        <w:rPr>
          <w:rFonts w:ascii="Times New Roman" w:hAnsi="Times New Roman" w:cs="Times New Roman"/>
        </w:rPr>
        <w:t>,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_Ref496181471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1.1.19</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CA54CE" w:rsidRPr="0080728B">
        <w:rPr>
          <w:rFonts w:ascii="Times New Roman" w:hAnsi="Times New Roman" w:cs="Times New Roman"/>
        </w:rPr>
        <w:t xml:space="preserve">пунктом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_Ref500756479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14.3</w:t>
      </w:r>
      <w:r w:rsidR="003D6FA7" w:rsidRPr="0080728B">
        <w:rPr>
          <w:rFonts w:ascii="Times New Roman" w:hAnsi="Times New Roman" w:cs="Times New Roman"/>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 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если ее проведение предусмотрено условиями Договора и</w:t>
      </w:r>
      <w:r w:rsidR="00D55973" w:rsidRPr="0080728B">
        <w:rPr>
          <w:rFonts w:ascii="Times New Roman" w:hAnsi="Times New Roman" w:cs="Times New Roman"/>
        </w:rPr>
        <w:t xml:space="preserve"> </w:t>
      </w:r>
      <w:r w:rsidR="00CE3222" w:rsidRPr="0080728B">
        <w:rPr>
          <w:rFonts w:ascii="Times New Roman" w:hAnsi="Times New Roman" w:cs="Times New Roman"/>
        </w:rPr>
        <w:t>/</w:t>
      </w:r>
      <w:r w:rsidR="00D55973" w:rsidRPr="0080728B">
        <w:rPr>
          <w:rFonts w:ascii="Times New Roman" w:hAnsi="Times New Roman" w:cs="Times New Roman"/>
        </w:rPr>
        <w:t xml:space="preserve"> </w:t>
      </w:r>
      <w:r w:rsidR="00CE3222" w:rsidRPr="0080728B">
        <w:rPr>
          <w:rFonts w:ascii="Times New Roman" w:hAnsi="Times New Roman" w:cs="Times New Roman"/>
        </w:rPr>
        <w:t>или законом или отраслевыми правилами и стандартами</w:t>
      </w:r>
      <w:r w:rsidRPr="0080728B">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7777777"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4047E" w:rsidRPr="0080728B">
        <w:rPr>
          <w:rFonts w:ascii="Times New Roman" w:hAnsi="Times New Roman" w:cs="Times New Roman"/>
        </w:rPr>
        <w:t>Заданию на проектирование</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49233BB"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_Ref496181471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1.1.19</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80728B" w:rsidRPr="0080728B">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_Ref500756479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14.3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11AE72C7" w:rsidR="00C81561" w:rsidRPr="0080728B" w:rsidRDefault="00C81561" w:rsidP="0080728B">
      <w:pPr>
        <w:pStyle w:val="RUS11"/>
        <w:widowControl w:val="0"/>
        <w:rPr>
          <w:rFonts w:ascii="Times New Roman" w:hAnsi="Times New Roman" w:cs="Times New Roman"/>
        </w:rPr>
      </w:pPr>
      <w:bookmarkStart w:id="72"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Акта о приемке выполненных Работ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72"/>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_Ref513483168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14.8</w:t>
      </w:r>
      <w:r w:rsidR="00B93D4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w:t>
      </w:r>
      <w:r w:rsidRPr="0080728B">
        <w:rPr>
          <w:rFonts w:ascii="Times New Roman" w:hAnsi="Times New Roman" w:cs="Times New Roman"/>
        </w:rPr>
        <w:lastRenderedPageBreak/>
        <w:t>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Изменения и корректиров</w:t>
      </w:r>
      <w:r w:rsidR="003C0768" w:rsidRPr="0080728B">
        <w:rPr>
          <w:rFonts w:ascii="Times New Roman" w:hAnsi="Times New Roman" w:cs="Times New Roman"/>
        </w:rPr>
        <w:t>ки в Техническую документацию,</w:t>
      </w:r>
      <w:r w:rsidRPr="0080728B">
        <w:rPr>
          <w:rFonts w:ascii="Times New Roman" w:hAnsi="Times New Roman" w:cs="Times New Roman"/>
        </w:rPr>
        <w:t xml:space="preserve"> получившую положи</w:t>
      </w:r>
      <w:r w:rsidR="003C0768" w:rsidRPr="0080728B">
        <w:rPr>
          <w:rFonts w:ascii="Times New Roman" w:hAnsi="Times New Roman" w:cs="Times New Roman"/>
        </w:rPr>
        <w:t xml:space="preserve">тельное заключение Экспертизы, </w:t>
      </w:r>
      <w:r w:rsidRPr="0080728B">
        <w:rPr>
          <w:rFonts w:ascii="Times New Roman" w:hAnsi="Times New Roman" w:cs="Times New Roman"/>
        </w:rPr>
        <w:t xml:space="preserve">которые </w:t>
      </w:r>
      <w:r w:rsidR="003C0768" w:rsidRPr="0080728B">
        <w:rPr>
          <w:rFonts w:ascii="Times New Roman" w:hAnsi="Times New Roman" w:cs="Times New Roman"/>
        </w:rPr>
        <w:t xml:space="preserve">связаны </w:t>
      </w:r>
      <w:r w:rsidRPr="0080728B">
        <w:rPr>
          <w:rFonts w:ascii="Times New Roman" w:hAnsi="Times New Roman" w:cs="Times New Roman"/>
        </w:rPr>
        <w:t>с изменением</w:t>
      </w:r>
      <w:r w:rsidR="00125E36" w:rsidRPr="0080728B">
        <w:rPr>
          <w:rFonts w:ascii="Times New Roman" w:hAnsi="Times New Roman" w:cs="Times New Roman"/>
        </w:rPr>
        <w:t xml:space="preserve"> </w:t>
      </w:r>
      <w:r w:rsidRPr="0080728B">
        <w:rPr>
          <w:rFonts w:ascii="Times New Roman" w:hAnsi="Times New Roman" w:cs="Times New Roman"/>
        </w:rPr>
        <w:t>законодательства Российской Федерации и</w:t>
      </w:r>
      <w:r w:rsidR="00F47C50" w:rsidRPr="0080728B">
        <w:rPr>
          <w:rFonts w:ascii="Times New Roman" w:hAnsi="Times New Roman" w:cs="Times New Roman"/>
        </w:rPr>
        <w:t xml:space="preserve"> / </w:t>
      </w:r>
      <w:r w:rsidRPr="0080728B">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80728B">
        <w:rPr>
          <w:rFonts w:ascii="Times New Roman" w:hAnsi="Times New Roman" w:cs="Times New Roman"/>
        </w:rPr>
        <w:t xml:space="preserve">ия положительного результата </w:t>
      </w:r>
      <w:r w:rsidRPr="0080728B">
        <w:rPr>
          <w:rFonts w:ascii="Times New Roman" w:hAnsi="Times New Roman" w:cs="Times New Roman"/>
        </w:rPr>
        <w:t xml:space="preserve">Экспертизы, вносятся Подрядчиком на основании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w:t>
      </w:r>
      <w:r w:rsidR="00CF0A5A"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0414EAA" w14:textId="77777777" w:rsidR="00C075B2" w:rsidRPr="0080728B" w:rsidRDefault="00C075B2" w:rsidP="0080728B">
      <w:pPr>
        <w:pStyle w:val="RUS1"/>
        <w:widowControl w:val="0"/>
        <w:spacing w:before="0"/>
        <w:rPr>
          <w:rFonts w:ascii="Times New Roman" w:hAnsi="Times New Roman" w:cs="Times New Roman"/>
        </w:rPr>
      </w:pPr>
      <w:bookmarkStart w:id="73" w:name="_Toc518653262"/>
      <w:r w:rsidRPr="0080728B">
        <w:rPr>
          <w:rFonts w:ascii="Times New Roman" w:hAnsi="Times New Roman" w:cs="Times New Roman"/>
        </w:rPr>
        <w:t>Качество выполнения Работ и контроль качества</w:t>
      </w:r>
      <w:bookmarkEnd w:id="73"/>
    </w:p>
    <w:p w14:paraId="34737BE4" w14:textId="77777777"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42BAE15C"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proofErr w:type="gramStart"/>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w:t>
      </w:r>
      <w:proofErr w:type="gramEnd"/>
      <w:r w:rsidR="00267C4D" w:rsidRPr="0080728B">
        <w:rPr>
          <w:rFonts w:ascii="Times New Roman" w:hAnsi="Times New Roman" w:cs="Times New Roman"/>
        </w:rPr>
        <w:t>,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80728B">
      <w:pPr>
        <w:pStyle w:val="RUS1"/>
        <w:widowControl w:val="0"/>
        <w:spacing w:before="0"/>
        <w:rPr>
          <w:rFonts w:ascii="Times New Roman" w:hAnsi="Times New Roman" w:cs="Times New Roman"/>
        </w:rPr>
      </w:pPr>
      <w:bookmarkStart w:id="74" w:name="_Toc518653263"/>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74"/>
    </w:p>
    <w:p w14:paraId="71B9D4D7" w14:textId="045C7A92"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proofErr w:type="gramStart"/>
      <w:r w:rsidR="0076381E" w:rsidRPr="0080728B">
        <w:rPr>
          <w:rFonts w:ascii="Times New Roman" w:hAnsi="Times New Roman" w:cs="Times New Roman"/>
        </w:rPr>
        <w:t>выполнения</w:t>
      </w:r>
      <w:r w:rsidR="009464A9" w:rsidRPr="0080728B">
        <w:rPr>
          <w:rFonts w:ascii="Times New Roman" w:hAnsi="Times New Roman" w:cs="Times New Roman"/>
        </w:rPr>
        <w:t xml:space="preserve">  </w:t>
      </w:r>
      <w:r w:rsidR="0076381E" w:rsidRPr="0080728B">
        <w:rPr>
          <w:rFonts w:ascii="Times New Roman" w:hAnsi="Times New Roman" w:cs="Times New Roman"/>
        </w:rPr>
        <w:t>Работ</w:t>
      </w:r>
      <w:proofErr w:type="gramEnd"/>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77777777"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 xml:space="preserve">устранить недостатки своими силами или поручить устранение недостатков третьему </w:t>
      </w:r>
      <w:r w:rsidRPr="0080728B">
        <w:rPr>
          <w:rFonts w:ascii="Times New Roman" w:hAnsi="Times New Roman" w:cs="Times New Roman"/>
          <w:iCs/>
        </w:rPr>
        <w:lastRenderedPageBreak/>
        <w:t>лицу с отнесением расходов на Подрядчика).</w:t>
      </w:r>
      <w:bookmarkStart w:id="75" w:name="_Toc496879570"/>
      <w:bookmarkEnd w:id="75"/>
    </w:p>
    <w:p w14:paraId="34E500CE" w14:textId="77777777" w:rsidR="00EC51E9" w:rsidRPr="0080728B" w:rsidRDefault="00EC51E9" w:rsidP="0080728B">
      <w:pPr>
        <w:pStyle w:val="RUS111"/>
        <w:widowControl w:val="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w:t>
      </w:r>
      <w:r w:rsidR="006A0443" w:rsidRPr="0080728B">
        <w:rPr>
          <w:rFonts w:ascii="Times New Roman" w:hAnsi="Times New Roman" w:cs="Times New Roman"/>
        </w:rPr>
        <w:t xml:space="preserve">Подрядчик </w:t>
      </w:r>
      <w:r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80728B">
      <w:pPr>
        <w:pStyle w:val="RUS1"/>
        <w:widowControl w:val="0"/>
        <w:spacing w:before="0"/>
        <w:rPr>
          <w:rFonts w:ascii="Times New Roman" w:hAnsi="Times New Roman" w:cs="Times New Roman"/>
        </w:rPr>
      </w:pPr>
      <w:bookmarkStart w:id="76" w:name="_Toc504140774"/>
      <w:bookmarkStart w:id="77" w:name="_Toc518653264"/>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76"/>
      <w:bookmarkEnd w:id="77"/>
    </w:p>
    <w:p w14:paraId="1E4AADF3" w14:textId="1474FDA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80728B">
      <w:pPr>
        <w:pStyle w:val="RUS1"/>
        <w:widowControl w:val="0"/>
        <w:spacing w:before="0"/>
        <w:rPr>
          <w:rFonts w:ascii="Times New Roman" w:hAnsi="Times New Roman" w:cs="Times New Roman"/>
        </w:rPr>
      </w:pPr>
      <w:bookmarkStart w:id="78" w:name="_Toc504140775"/>
      <w:bookmarkStart w:id="79" w:name="_Toc518653265"/>
      <w:bookmarkStart w:id="80" w:name="_Ref493704750"/>
      <w:r w:rsidRPr="0080728B">
        <w:rPr>
          <w:rFonts w:ascii="Times New Roman" w:hAnsi="Times New Roman" w:cs="Times New Roman"/>
        </w:rPr>
        <w:t>Дополнительные Работы</w:t>
      </w:r>
      <w:bookmarkEnd w:id="78"/>
      <w:bookmarkEnd w:id="79"/>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80728B"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bookmarkStart w:id="81" w:name="_Hlt500771388"/>
      <w:bookmarkStart w:id="82" w:name="_Toc504140776"/>
      <w:bookmarkStart w:id="83" w:name="_Toc518653266"/>
      <w:bookmarkEnd w:id="80"/>
      <w:bookmarkEnd w:id="81"/>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82"/>
      <w:bookmarkEnd w:id="83"/>
    </w:p>
    <w:p w14:paraId="194717C9" w14:textId="77777777" w:rsidR="00D94937" w:rsidRPr="0080728B" w:rsidRDefault="00AD1BAD" w:rsidP="0080728B">
      <w:pPr>
        <w:pStyle w:val="RUS1"/>
        <w:widowControl w:val="0"/>
        <w:spacing w:before="0"/>
        <w:rPr>
          <w:rFonts w:ascii="Times New Roman" w:hAnsi="Times New Roman" w:cs="Times New Roman"/>
        </w:rPr>
      </w:pPr>
      <w:bookmarkStart w:id="84" w:name="_Toc504140777"/>
      <w:bookmarkStart w:id="85"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84"/>
      <w:bookmarkEnd w:id="85"/>
    </w:p>
    <w:p w14:paraId="57683B48" w14:textId="58837722" w:rsidR="00324736" w:rsidRPr="0080728B" w:rsidRDefault="00324736" w:rsidP="0080728B">
      <w:pPr>
        <w:pStyle w:val="RUS11"/>
        <w:widowControl w:val="0"/>
        <w:rPr>
          <w:rFonts w:ascii="Times New Roman" w:hAnsi="Times New Roman" w:cs="Times New Roman"/>
        </w:rPr>
      </w:pPr>
      <w:bookmarkStart w:id="86" w:name="_Ref500756740"/>
      <w:r w:rsidRPr="0080728B">
        <w:rPr>
          <w:rFonts w:ascii="Times New Roman" w:hAnsi="Times New Roman" w:cs="Times New Roman"/>
        </w:rPr>
        <w:lastRenderedPageBreak/>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86"/>
    </w:p>
    <w:p w14:paraId="54B71B03" w14:textId="467E4B3D"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87" w:name="_Toc504140778"/>
      <w:bookmarkStart w:id="88" w:name="_Toc518653268"/>
      <w:r w:rsidRPr="0080728B">
        <w:rPr>
          <w:rFonts w:ascii="Times New Roman" w:hAnsi="Times New Roman" w:cs="Times New Roman"/>
        </w:rPr>
        <w:t>Распределение прав на результаты интеллектуальной деятельности</w:t>
      </w:r>
      <w:bookmarkEnd w:id="87"/>
      <w:bookmarkEnd w:id="88"/>
    </w:p>
    <w:p w14:paraId="01AA5848" w14:textId="77777777" w:rsidR="007854F9" w:rsidRPr="0080728B" w:rsidRDefault="007854F9" w:rsidP="0080728B">
      <w:pPr>
        <w:pStyle w:val="RUS11"/>
        <w:widowControl w:val="0"/>
        <w:rPr>
          <w:rFonts w:ascii="Times New Roman" w:hAnsi="Times New Roman" w:cs="Times New Roman"/>
        </w:rPr>
      </w:pPr>
      <w:bookmarkStart w:id="8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9"/>
    </w:p>
    <w:p w14:paraId="7F096E5C" w14:textId="3F1E1381" w:rsidR="007854F9" w:rsidRPr="0080728B" w:rsidRDefault="007854F9" w:rsidP="0080728B">
      <w:pPr>
        <w:pStyle w:val="RUS11"/>
        <w:widowControl w:val="0"/>
        <w:rPr>
          <w:rFonts w:ascii="Times New Roman" w:hAnsi="Times New Roman" w:cs="Times New Roman"/>
        </w:rPr>
      </w:pPr>
      <w:bookmarkStart w:id="9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9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proofErr w:type="gramStart"/>
      <w:r w:rsidRPr="0080728B">
        <w:rPr>
          <w:rFonts w:ascii="Times New Roman" w:hAnsi="Times New Roman" w:cs="Times New Roman"/>
          <w:bCs/>
        </w:rPr>
        <w:t xml:space="preserve">административные </w:t>
      </w:r>
      <w:r w:rsidR="004C050F" w:rsidRPr="0080728B">
        <w:rPr>
          <w:rFonts w:ascii="Times New Roman" w:hAnsi="Times New Roman" w:cs="Times New Roman"/>
          <w:bCs/>
        </w:rPr>
        <w:t xml:space="preserve"> и</w:t>
      </w:r>
      <w:proofErr w:type="gramEnd"/>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03968050" w14:textId="2A1745AC" w:rsidR="00235791" w:rsidRPr="0080728B" w:rsidRDefault="008A093C" w:rsidP="0080728B">
      <w:pPr>
        <w:widowControl w:val="0"/>
        <w:autoSpaceDE w:val="0"/>
        <w:autoSpaceDN w:val="0"/>
        <w:adjustRightInd w:val="0"/>
        <w:jc w:val="both"/>
        <w:rPr>
          <w:rFonts w:ascii="Times New Roman" w:hAnsi="Times New Roman" w:cs="Times New Roman"/>
          <w:bCs/>
          <w:color w:val="C00000"/>
          <w:sz w:val="22"/>
          <w:szCs w:val="22"/>
        </w:rPr>
      </w:pPr>
      <w:r w:rsidRPr="0080728B">
        <w:rPr>
          <w:rFonts w:ascii="Times New Roman" w:hAnsi="Times New Roman" w:cs="Times New Roman"/>
          <w:b/>
          <w:bCs/>
          <w:color w:val="C00000"/>
          <w:sz w:val="22"/>
          <w:szCs w:val="22"/>
        </w:rPr>
        <w:t>[</w:t>
      </w:r>
      <w:r w:rsidRPr="0080728B">
        <w:rPr>
          <w:rFonts w:ascii="Times New Roman" w:hAnsi="Times New Roman" w:cs="Times New Roman"/>
          <w:b/>
          <w:color w:val="C00000"/>
          <w:sz w:val="22"/>
          <w:szCs w:val="22"/>
        </w:rPr>
        <w:t>ВАРИАНТ (</w:t>
      </w:r>
      <w:r w:rsidR="00235791" w:rsidRPr="0080728B">
        <w:rPr>
          <w:rFonts w:ascii="Times New Roman" w:hAnsi="Times New Roman" w:cs="Times New Roman"/>
          <w:b/>
          <w:bCs/>
          <w:i/>
          <w:color w:val="C00000"/>
          <w:sz w:val="22"/>
          <w:szCs w:val="22"/>
        </w:rPr>
        <w:t xml:space="preserve">Пункты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_Ref493723515 \r  \* MERGEFORMAT </w:instrText>
      </w:r>
      <w:r w:rsidR="0009383D" w:rsidRPr="0080728B">
        <w:rPr>
          <w:rFonts w:ascii="Times New Roman" w:hAnsi="Times New Roman" w:cs="Times New Roman"/>
          <w:sz w:val="22"/>
          <w:szCs w:val="22"/>
        </w:rPr>
        <w:fldChar w:fldCharType="separate"/>
      </w:r>
      <w:r w:rsidR="0080728B" w:rsidRPr="0080728B">
        <w:rPr>
          <w:rFonts w:ascii="Times New Roman" w:hAnsi="Times New Roman" w:cs="Times New Roman"/>
          <w:b/>
          <w:bCs/>
          <w:i/>
          <w:color w:val="C00000"/>
          <w:sz w:val="22"/>
          <w:szCs w:val="22"/>
        </w:rPr>
        <w:t>20.5</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и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_Ref493723521 \r  \* MERGEFORMAT </w:instrText>
      </w:r>
      <w:r w:rsidR="0009383D" w:rsidRPr="0080728B">
        <w:rPr>
          <w:rFonts w:ascii="Times New Roman" w:hAnsi="Times New Roman" w:cs="Times New Roman"/>
          <w:sz w:val="22"/>
          <w:szCs w:val="22"/>
        </w:rPr>
        <w:fldChar w:fldCharType="separate"/>
      </w:r>
      <w:r w:rsidR="0080728B" w:rsidRPr="0080728B">
        <w:rPr>
          <w:rFonts w:ascii="Times New Roman" w:hAnsi="Times New Roman" w:cs="Times New Roman"/>
          <w:b/>
          <w:bCs/>
          <w:i/>
          <w:color w:val="C00000"/>
          <w:sz w:val="22"/>
          <w:szCs w:val="22"/>
        </w:rPr>
        <w:t>20.6</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применяются в случае, когда все исключительные права в пол</w:t>
      </w:r>
      <w:r w:rsidRPr="0080728B">
        <w:rPr>
          <w:rFonts w:ascii="Times New Roman" w:hAnsi="Times New Roman" w:cs="Times New Roman"/>
          <w:b/>
          <w:bCs/>
          <w:i/>
          <w:color w:val="C00000"/>
          <w:sz w:val="22"/>
          <w:szCs w:val="22"/>
        </w:rPr>
        <w:t>ном объеме передаются Заказчику:</w:t>
      </w:r>
    </w:p>
    <w:p w14:paraId="3FC5346F" w14:textId="175C7B60" w:rsidR="007854F9" w:rsidRPr="0080728B" w:rsidRDefault="007854F9" w:rsidP="0080728B">
      <w:pPr>
        <w:pStyle w:val="RUS11"/>
        <w:widowControl w:val="0"/>
        <w:rPr>
          <w:rFonts w:ascii="Times New Roman" w:hAnsi="Times New Roman" w:cs="Times New Roman"/>
        </w:rPr>
      </w:pPr>
      <w:bookmarkStart w:id="9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91"/>
    </w:p>
    <w:p w14:paraId="0B796915" w14:textId="77777777" w:rsidR="007854F9" w:rsidRPr="0080728B" w:rsidRDefault="007854F9" w:rsidP="0080728B">
      <w:pPr>
        <w:pStyle w:val="RUS11"/>
        <w:widowControl w:val="0"/>
        <w:rPr>
          <w:rFonts w:ascii="Times New Roman" w:hAnsi="Times New Roman" w:cs="Times New Roman"/>
        </w:rPr>
      </w:pPr>
      <w:bookmarkStart w:id="92"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92"/>
      <w:r w:rsidR="008A093C" w:rsidRPr="0080728B">
        <w:rPr>
          <w:rFonts w:ascii="Times New Roman" w:hAnsi="Times New Roman" w:cs="Times New Roman"/>
          <w:b/>
          <w:color w:val="C00000"/>
        </w:rPr>
        <w:t>]</w:t>
      </w:r>
    </w:p>
    <w:p w14:paraId="4BC10D8A" w14:textId="59D894D9" w:rsidR="00235791" w:rsidRPr="0080728B" w:rsidRDefault="008A093C" w:rsidP="0080728B">
      <w:pPr>
        <w:widowControl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w:t>
      </w:r>
      <w:r w:rsidRPr="0080728B">
        <w:rPr>
          <w:rFonts w:ascii="Times New Roman" w:hAnsi="Times New Roman" w:cs="Times New Roman"/>
          <w:b/>
          <w:color w:val="C00000"/>
          <w:sz w:val="22"/>
          <w:szCs w:val="22"/>
        </w:rPr>
        <w:t>(</w:t>
      </w:r>
      <w:r w:rsidR="00235791" w:rsidRPr="0080728B">
        <w:rPr>
          <w:rFonts w:ascii="Times New Roman" w:hAnsi="Times New Roman" w:cs="Times New Roman"/>
          <w:color w:val="C00000"/>
          <w:sz w:val="22"/>
          <w:szCs w:val="22"/>
        </w:rPr>
        <w:t xml:space="preserve">Пункт </w:t>
      </w:r>
      <w:r w:rsidR="003D6FA7" w:rsidRPr="0080728B">
        <w:rPr>
          <w:rFonts w:ascii="Times New Roman" w:hAnsi="Times New Roman" w:cs="Times New Roman"/>
          <w:sz w:val="22"/>
          <w:szCs w:val="22"/>
        </w:rPr>
        <w:fldChar w:fldCharType="begin"/>
      </w:r>
      <w:r w:rsidR="003D6FA7" w:rsidRPr="0080728B">
        <w:rPr>
          <w:rFonts w:ascii="Times New Roman" w:hAnsi="Times New Roman" w:cs="Times New Roman"/>
          <w:sz w:val="22"/>
          <w:szCs w:val="22"/>
        </w:rPr>
        <w:instrText xml:space="preserve"> REF _Ref494391537 \r \h  \* MERGEFORMAT </w:instrText>
      </w:r>
      <w:r w:rsidR="003D6FA7" w:rsidRPr="0080728B">
        <w:rPr>
          <w:rFonts w:ascii="Times New Roman" w:hAnsi="Times New Roman" w:cs="Times New Roman"/>
          <w:sz w:val="22"/>
          <w:szCs w:val="22"/>
        </w:rPr>
      </w:r>
      <w:r w:rsidR="003D6FA7" w:rsidRPr="0080728B">
        <w:rPr>
          <w:rFonts w:ascii="Times New Roman" w:hAnsi="Times New Roman" w:cs="Times New Roman"/>
          <w:sz w:val="22"/>
          <w:szCs w:val="22"/>
        </w:rPr>
        <w:fldChar w:fldCharType="separate"/>
      </w:r>
      <w:r w:rsidR="0080728B" w:rsidRPr="0080728B">
        <w:rPr>
          <w:rFonts w:ascii="Times New Roman" w:hAnsi="Times New Roman" w:cs="Times New Roman"/>
          <w:color w:val="C00000"/>
          <w:sz w:val="22"/>
          <w:szCs w:val="22"/>
        </w:rPr>
        <w:t>20.7</w:t>
      </w:r>
      <w:r w:rsidR="003D6FA7" w:rsidRPr="0080728B">
        <w:rPr>
          <w:rFonts w:ascii="Times New Roman" w:hAnsi="Times New Roman" w:cs="Times New Roman"/>
          <w:sz w:val="22"/>
          <w:szCs w:val="22"/>
        </w:rPr>
        <w:fldChar w:fldCharType="end"/>
      </w:r>
      <w:r w:rsidR="00235791" w:rsidRPr="0080728B">
        <w:rPr>
          <w:rFonts w:ascii="Times New Roman" w:hAnsi="Times New Roman" w:cs="Times New Roman"/>
          <w:color w:val="C00000"/>
          <w:sz w:val="22"/>
          <w:szCs w:val="22"/>
        </w:rPr>
        <w:t xml:space="preserve"> применяется в случае, когда Заказчику предоставляется лицензия на использование Объектов</w:t>
      </w:r>
      <w:r w:rsidRPr="0080728B">
        <w:rPr>
          <w:rFonts w:ascii="Times New Roman" w:hAnsi="Times New Roman" w:cs="Times New Roman"/>
          <w:color w:val="C00000"/>
          <w:sz w:val="22"/>
          <w:szCs w:val="22"/>
        </w:rPr>
        <w:t xml:space="preserve"> интеллектуальной собственности:</w:t>
      </w:r>
    </w:p>
    <w:p w14:paraId="483148D7" w14:textId="77777777" w:rsidR="007854F9" w:rsidRPr="0080728B" w:rsidRDefault="007854F9" w:rsidP="0080728B">
      <w:pPr>
        <w:pStyle w:val="RUS11"/>
        <w:widowControl w:val="0"/>
        <w:rPr>
          <w:rFonts w:ascii="Times New Roman" w:hAnsi="Times New Roman" w:cs="Times New Roman"/>
        </w:rPr>
      </w:pPr>
      <w:bookmarkStart w:id="93" w:name="_Ref494391537"/>
      <w:r w:rsidRPr="0080728B">
        <w:rPr>
          <w:rFonts w:ascii="Times New Roman" w:hAnsi="Times New Roman" w:cs="Times New Roman"/>
        </w:rPr>
        <w:t xml:space="preserve">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w:t>
      </w:r>
      <w:r w:rsidRPr="0080728B">
        <w:rPr>
          <w:rFonts w:ascii="Times New Roman" w:hAnsi="Times New Roman" w:cs="Times New Roman"/>
        </w:rPr>
        <w:lastRenderedPageBreak/>
        <w:t xml:space="preserve">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и составляет </w:t>
      </w:r>
      <w:r w:rsidR="003D1FDF" w:rsidRPr="0080728B">
        <w:rPr>
          <w:rFonts w:ascii="Times New Roman" w:hAnsi="Times New Roman" w:cs="Times New Roman"/>
        </w:rPr>
        <w:t>[●]</w:t>
      </w:r>
      <w:r w:rsidRPr="0080728B">
        <w:rPr>
          <w:rFonts w:ascii="Times New Roman" w:hAnsi="Times New Roman" w:cs="Times New Roman"/>
        </w:rPr>
        <w:t>.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93"/>
      <w:r w:rsidR="008A093C" w:rsidRPr="0080728B">
        <w:rPr>
          <w:rFonts w:ascii="Times New Roman" w:hAnsi="Times New Roman" w:cs="Times New Roman"/>
          <w:b/>
          <w:color w:val="C00000"/>
        </w:rPr>
        <w:t>]</w:t>
      </w:r>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94" w:name="_Toc504140779"/>
      <w:bookmarkStart w:id="95"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94"/>
      <w:bookmarkEnd w:id="95"/>
    </w:p>
    <w:p w14:paraId="72DE4891" w14:textId="77777777" w:rsidR="00F566FE" w:rsidRPr="0080728B" w:rsidRDefault="00F566FE" w:rsidP="0080728B">
      <w:pPr>
        <w:pStyle w:val="RUS1"/>
        <w:widowControl w:val="0"/>
        <w:spacing w:before="0"/>
        <w:rPr>
          <w:rFonts w:ascii="Times New Roman" w:hAnsi="Times New Roman" w:cs="Times New Roman"/>
        </w:rPr>
      </w:pPr>
      <w:bookmarkStart w:id="96" w:name="_Ref496284723"/>
      <w:bookmarkStart w:id="97" w:name="_Ref496284743"/>
      <w:bookmarkStart w:id="98" w:name="_Toc504140780"/>
      <w:bookmarkStart w:id="99" w:name="_Toc518653270"/>
      <w:r w:rsidRPr="0080728B">
        <w:rPr>
          <w:rFonts w:ascii="Times New Roman" w:hAnsi="Times New Roman" w:cs="Times New Roman"/>
        </w:rPr>
        <w:t>Ответственность сторон</w:t>
      </w:r>
      <w:bookmarkEnd w:id="96"/>
      <w:bookmarkEnd w:id="97"/>
      <w:bookmarkEnd w:id="98"/>
      <w:bookmarkEnd w:id="99"/>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8482EE0"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1E1950A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r w:rsidR="00546E72" w:rsidRPr="0080728B">
        <w:rPr>
          <w:rStyle w:val="aa"/>
          <w:rFonts w:ascii="Times New Roman" w:hAnsi="Times New Roman" w:cs="Times New Roman"/>
          <w:color w:val="C00000"/>
        </w:rPr>
        <w:footnoteReference w:id="5"/>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сроков устранения замечаний (дефектов) в Работах против сроков, согласованных актами сторон, а в случае неявки Подрядчика – </w:t>
      </w:r>
      <w:r w:rsidRPr="0080728B">
        <w:rPr>
          <w:rFonts w:ascii="Times New Roman" w:hAnsi="Times New Roman" w:cs="Times New Roman"/>
        </w:rPr>
        <w:lastRenderedPageBreak/>
        <w:t>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7A2049E1"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64D33FF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80728B" w:rsidRPr="0080728B">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10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00"/>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08137D2C"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80728B" w:rsidRPr="0080728B">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80728B" w:rsidRPr="0041703F">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lastRenderedPageBreak/>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4D5B49E7" w:rsidR="00557C79" w:rsidRPr="0041703F" w:rsidRDefault="00557C79" w:rsidP="0080728B">
      <w:pPr>
        <w:pStyle w:val="RUS11"/>
        <w:widowControl w:val="0"/>
        <w:rPr>
          <w:rFonts w:ascii="Times New Roman" w:hAnsi="Times New Roman" w:cs="Times New Roman"/>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80728B" w:rsidRPr="0041703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5A3588" w:rsidRPr="0041703F">
        <w:rPr>
          <w:rFonts w:ascii="Times New Roman" w:hAnsi="Times New Roman" w:cs="Times New Roman"/>
        </w:rPr>
        <w:t xml:space="preserve"> Приложения № 10 к Договору</w:t>
      </w:r>
      <w:r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80728B" w:rsidRPr="0041703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10 </w:t>
      </w:r>
      <w:r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101"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101"/>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 xml:space="preserve">части, допущенное Подрядчиком, Подрядчик обязан </w:t>
      </w:r>
      <w:r w:rsidR="00BA6E8D" w:rsidRPr="0080728B">
        <w:rPr>
          <w:rFonts w:ascii="Times New Roman" w:hAnsi="Times New Roman" w:cs="Times New Roman"/>
        </w:rPr>
        <w:lastRenderedPageBreak/>
        <w:t>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102"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102"/>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103" w:name="_Toc504140781"/>
      <w:bookmarkStart w:id="104" w:name="_Toc518653271"/>
      <w:r w:rsidRPr="0080728B">
        <w:rPr>
          <w:rFonts w:ascii="Times New Roman" w:hAnsi="Times New Roman" w:cs="Times New Roman"/>
        </w:rPr>
        <w:t>Разрешение споров</w:t>
      </w:r>
      <w:bookmarkEnd w:id="103"/>
      <w:bookmarkEnd w:id="104"/>
    </w:p>
    <w:p w14:paraId="634FB876" w14:textId="77777777" w:rsidR="00EC2F65" w:rsidRPr="0080728B" w:rsidRDefault="00F566FE" w:rsidP="0080728B">
      <w:pPr>
        <w:pStyle w:val="RUS11"/>
        <w:widowControl w:val="0"/>
        <w:rPr>
          <w:rFonts w:ascii="Times New Roman" w:hAnsi="Times New Roman" w:cs="Times New Roman"/>
        </w:rPr>
      </w:pPr>
      <w:bookmarkStart w:id="105"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105"/>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Все споры, разногласия или требования, вытекающие из Договора или в связи с ним, </w:t>
      </w:r>
      <w:r w:rsidRPr="0080728B">
        <w:rPr>
          <w:rFonts w:ascii="Times New Roman" w:hAnsi="Times New Roman" w:cs="Times New Roman"/>
        </w:rPr>
        <w:lastRenderedPageBreak/>
        <w:t>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106" w:name="_Toc504140782"/>
      <w:bookmarkStart w:id="107" w:name="_Toc518653272"/>
      <w:r w:rsidRPr="0080728B">
        <w:rPr>
          <w:rFonts w:ascii="Times New Roman" w:hAnsi="Times New Roman" w:cs="Times New Roman"/>
        </w:rPr>
        <w:t>Применимое право</w:t>
      </w:r>
      <w:bookmarkEnd w:id="106"/>
      <w:bookmarkEnd w:id="107"/>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108" w:name="_Toc504140783"/>
      <w:bookmarkStart w:id="109"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108"/>
      <w:bookmarkEnd w:id="109"/>
    </w:p>
    <w:p w14:paraId="0FF81E9F" w14:textId="77777777" w:rsidR="00F566FE" w:rsidRPr="0080728B" w:rsidRDefault="00D571C7" w:rsidP="0080728B">
      <w:pPr>
        <w:pStyle w:val="RUS1"/>
        <w:widowControl w:val="0"/>
        <w:spacing w:before="0"/>
        <w:rPr>
          <w:rFonts w:ascii="Times New Roman" w:hAnsi="Times New Roman" w:cs="Times New Roman"/>
        </w:rPr>
      </w:pPr>
      <w:bookmarkStart w:id="110" w:name="_Toc504140784"/>
      <w:bookmarkStart w:id="111" w:name="_Toc518653274"/>
      <w:r w:rsidRPr="0080728B">
        <w:rPr>
          <w:rFonts w:ascii="Times New Roman" w:hAnsi="Times New Roman" w:cs="Times New Roman"/>
        </w:rPr>
        <w:t>Изменение, прекращение и расторжение Договора</w:t>
      </w:r>
      <w:bookmarkEnd w:id="110"/>
      <w:bookmarkEnd w:id="111"/>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F63C52" w:rsidRDefault="00F566FE" w:rsidP="0080728B">
      <w:pPr>
        <w:pStyle w:val="RUS11"/>
        <w:widowControl w:val="0"/>
        <w:rPr>
          <w:rFonts w:ascii="Times New Roman" w:hAnsi="Times New Roman" w:cs="Times New Roman"/>
          <w:highlight w:val="green"/>
        </w:rPr>
      </w:pPr>
      <w:bookmarkStart w:id="112" w:name="_Ref496713263"/>
      <w:r w:rsidRPr="00F63C52">
        <w:rPr>
          <w:rFonts w:ascii="Times New Roman" w:hAnsi="Times New Roman" w:cs="Times New Roman"/>
          <w:highlight w:val="green"/>
          <w:lang w:eastAsia="en-US"/>
        </w:rPr>
        <w:t xml:space="preserve">Заказчик имеет право в любое время досрочно расторгнуть </w:t>
      </w:r>
      <w:r w:rsidRPr="00F63C52">
        <w:rPr>
          <w:rFonts w:ascii="Times New Roman" w:hAnsi="Times New Roman" w:cs="Times New Roman"/>
          <w:highlight w:val="green"/>
        </w:rPr>
        <w:t xml:space="preserve">Договор в одностороннем внесудебном порядке по </w:t>
      </w:r>
      <w:r w:rsidRPr="00F63C52">
        <w:rPr>
          <w:rFonts w:ascii="Times New Roman" w:hAnsi="Times New Roman" w:cs="Times New Roman"/>
          <w:highlight w:val="green"/>
          <w:lang w:eastAsia="en-US"/>
        </w:rPr>
        <w:t>собственной инициативе</w:t>
      </w:r>
      <w:bookmarkEnd w:id="112"/>
      <w:r w:rsidR="00801E18" w:rsidRPr="00F63C52">
        <w:rPr>
          <w:rFonts w:ascii="Times New Roman" w:hAnsi="Times New Roman" w:cs="Times New Roman"/>
          <w:highlight w:val="green"/>
          <w:lang w:eastAsia="en-US"/>
        </w:rPr>
        <w:t>.</w:t>
      </w:r>
    </w:p>
    <w:p w14:paraId="3610AF0B" w14:textId="77777777" w:rsidR="00F566FE" w:rsidRPr="00F63C52" w:rsidRDefault="00F566FE" w:rsidP="0080728B">
      <w:pPr>
        <w:pStyle w:val="RUS11"/>
        <w:widowControl w:val="0"/>
        <w:rPr>
          <w:rFonts w:ascii="Times New Roman" w:hAnsi="Times New Roman" w:cs="Times New Roman"/>
          <w:highlight w:val="green"/>
        </w:rPr>
      </w:pPr>
      <w:bookmarkStart w:id="113" w:name="_Ref496714458"/>
      <w:r w:rsidRPr="00F63C52">
        <w:rPr>
          <w:rFonts w:ascii="Times New Roman" w:hAnsi="Times New Roman" w:cs="Times New Roman"/>
          <w:highlight w:val="green"/>
        </w:rPr>
        <w:t>В случае:</w:t>
      </w:r>
      <w:bookmarkEnd w:id="113"/>
    </w:p>
    <w:p w14:paraId="391806D9"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аннулирования свидетельства саморегулируемой организации о допуске Подрядчика к виду</w:t>
      </w:r>
      <w:r w:rsidR="00F47C50" w:rsidRPr="00F63C52">
        <w:rPr>
          <w:rFonts w:ascii="Times New Roman" w:hAnsi="Times New Roman" w:cs="Times New Roman"/>
          <w:highlight w:val="green"/>
        </w:rPr>
        <w:t xml:space="preserve"> / </w:t>
      </w:r>
      <w:r w:rsidRPr="00F63C52">
        <w:rPr>
          <w:rFonts w:ascii="Times New Roman" w:hAnsi="Times New Roman" w:cs="Times New Roman"/>
          <w:highlight w:val="gree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прекращения действия </w:t>
      </w:r>
      <w:r w:rsidR="00FF28CC" w:rsidRPr="00F63C52">
        <w:rPr>
          <w:rFonts w:ascii="Times New Roman" w:hAnsi="Times New Roman" w:cs="Times New Roman"/>
          <w:highlight w:val="green"/>
        </w:rPr>
        <w:t>Б</w:t>
      </w:r>
      <w:r w:rsidRPr="00F63C52">
        <w:rPr>
          <w:rFonts w:ascii="Times New Roman" w:hAnsi="Times New Roman" w:cs="Times New Roman"/>
          <w:highlight w:val="green"/>
        </w:rPr>
        <w:t>анковской гарантии или иного обеспечения исполнения обязательств Подрядчика по Договору, предусмотренного Договором</w:t>
      </w:r>
      <w:r w:rsidR="009464A9" w:rsidRPr="00F63C52">
        <w:rPr>
          <w:rFonts w:ascii="Times New Roman" w:hAnsi="Times New Roman" w:cs="Times New Roman"/>
          <w:highlight w:val="green"/>
        </w:rPr>
        <w:t>;</w:t>
      </w:r>
    </w:p>
    <w:p w14:paraId="1DC92E5F"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если Подрядчик полностью или частично не предоставляет документы, необходимые для оплаты Работ свыше 15 (</w:t>
      </w:r>
      <w:r w:rsidR="00345EE7" w:rsidRPr="00F63C52">
        <w:rPr>
          <w:rFonts w:ascii="Times New Roman" w:hAnsi="Times New Roman" w:cs="Times New Roman"/>
          <w:highlight w:val="green"/>
        </w:rPr>
        <w:t>пятнадцати</w:t>
      </w:r>
      <w:r w:rsidRPr="00F63C52">
        <w:rPr>
          <w:rFonts w:ascii="Times New Roman" w:hAnsi="Times New Roman" w:cs="Times New Roman"/>
          <w:highlight w:val="green"/>
        </w:rPr>
        <w:t>) календарных дней;</w:t>
      </w:r>
    </w:p>
    <w:p w14:paraId="32B0A66F"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обнаружения недостатков в выполненных Работах;</w:t>
      </w:r>
    </w:p>
    <w:p w14:paraId="3DEDAF44"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привлечения Подрядчиком иностранных рабочих </w:t>
      </w:r>
      <w:r w:rsidR="00327135" w:rsidRPr="00F63C52">
        <w:rPr>
          <w:rFonts w:ascii="Times New Roman" w:hAnsi="Times New Roman" w:cs="Times New Roman"/>
          <w:highlight w:val="green"/>
        </w:rPr>
        <w:t>в нарушение требований миграционного законодательства</w:t>
      </w:r>
      <w:r w:rsidRPr="00F63C52">
        <w:rPr>
          <w:rFonts w:ascii="Times New Roman" w:hAnsi="Times New Roman" w:cs="Times New Roman"/>
          <w:highlight w:val="green"/>
        </w:rPr>
        <w:t>;</w:t>
      </w:r>
    </w:p>
    <w:p w14:paraId="62698D5B" w14:textId="12C00643" w:rsidR="00F566FE" w:rsidRPr="00F63C52" w:rsidRDefault="00B613B6"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вступления</w:t>
      </w:r>
      <w:r w:rsidR="002F1954" w:rsidRPr="00F63C52">
        <w:rPr>
          <w:rFonts w:ascii="Times New Roman" w:hAnsi="Times New Roman" w:cs="Times New Roman"/>
          <w:highlight w:val="green"/>
        </w:rPr>
        <w:t xml:space="preserve"> </w:t>
      </w:r>
      <w:r w:rsidRPr="00F63C52">
        <w:rPr>
          <w:rFonts w:ascii="Times New Roman" w:hAnsi="Times New Roman" w:cs="Times New Roman"/>
          <w:highlight w:val="green"/>
        </w:rPr>
        <w:t xml:space="preserve">Подрядчика в процедуру </w:t>
      </w:r>
      <w:r w:rsidR="00F566FE" w:rsidRPr="00F63C52">
        <w:rPr>
          <w:rFonts w:ascii="Times New Roman" w:hAnsi="Times New Roman" w:cs="Times New Roman"/>
          <w:highlight w:val="green"/>
        </w:rPr>
        <w:t xml:space="preserve">ликвидации либо принятия судом определения о введении в отношении Подрядчика наблюдения, финансового оздоровления или внешнего </w:t>
      </w:r>
      <w:r w:rsidR="00F566FE" w:rsidRPr="00F63C52">
        <w:rPr>
          <w:rFonts w:ascii="Times New Roman" w:hAnsi="Times New Roman" w:cs="Times New Roman"/>
          <w:highlight w:val="green"/>
        </w:rPr>
        <w:lastRenderedPageBreak/>
        <w:t>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F63C52">
        <w:rPr>
          <w:rFonts w:ascii="Times New Roman" w:hAnsi="Times New Roman" w:cs="Times New Roman"/>
          <w:highlight w:val="green"/>
        </w:rPr>
        <w:t>,</w:t>
      </w:r>
      <w:r w:rsidRPr="00F63C52">
        <w:rPr>
          <w:rFonts w:ascii="Times New Roman" w:hAnsi="Times New Roman" w:cs="Times New Roman"/>
          <w:highlight w:val="green"/>
        </w:rPr>
        <w:t xml:space="preserve"> в течение свы</w:t>
      </w:r>
      <w:r w:rsidR="00B613B6" w:rsidRPr="00F63C52">
        <w:rPr>
          <w:rFonts w:ascii="Times New Roman" w:hAnsi="Times New Roman" w:cs="Times New Roman"/>
          <w:highlight w:val="green"/>
        </w:rPr>
        <w:t>ше 10 (десяти) календарных дней;</w:t>
      </w:r>
    </w:p>
    <w:p w14:paraId="4A5C85A1" w14:textId="343B2B7B"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невыполнения Подрядчиком либо </w:t>
      </w:r>
      <w:r w:rsidR="007A1B9F" w:rsidRPr="00F63C52">
        <w:rPr>
          <w:rFonts w:ascii="Times New Roman" w:hAnsi="Times New Roman" w:cs="Times New Roman"/>
          <w:highlight w:val="green"/>
        </w:rPr>
        <w:t>Субподрядной организацией</w:t>
      </w:r>
      <w:r w:rsidR="00621467" w:rsidRPr="00F63C52">
        <w:rPr>
          <w:rFonts w:ascii="Times New Roman" w:hAnsi="Times New Roman" w:cs="Times New Roman"/>
          <w:highlight w:val="green"/>
        </w:rPr>
        <w:t xml:space="preserve"> </w:t>
      </w:r>
      <w:r w:rsidRPr="00F63C52">
        <w:rPr>
          <w:rFonts w:ascii="Times New Roman" w:hAnsi="Times New Roman" w:cs="Times New Roman"/>
          <w:highlight w:val="green"/>
        </w:rPr>
        <w:t>требований охраны труда, промышленной безопасности, пожарной безопасности и экологии и</w:t>
      </w:r>
      <w:r w:rsidR="00F47C50" w:rsidRPr="00F63C52">
        <w:rPr>
          <w:rFonts w:ascii="Times New Roman" w:hAnsi="Times New Roman" w:cs="Times New Roman"/>
          <w:highlight w:val="green"/>
        </w:rPr>
        <w:t xml:space="preserve"> / </w:t>
      </w:r>
      <w:r w:rsidRPr="00F63C52">
        <w:rPr>
          <w:rFonts w:ascii="Times New Roman" w:hAnsi="Times New Roman" w:cs="Times New Roman"/>
          <w:highlight w:val="green"/>
        </w:rPr>
        <w:t xml:space="preserve">или нарушения требований </w:t>
      </w:r>
      <w:proofErr w:type="spellStart"/>
      <w:r w:rsidRPr="00F63C52">
        <w:rPr>
          <w:rFonts w:ascii="Times New Roman" w:hAnsi="Times New Roman" w:cs="Times New Roman"/>
          <w:highlight w:val="green"/>
        </w:rPr>
        <w:t>внутриобъектового</w:t>
      </w:r>
      <w:proofErr w:type="spellEnd"/>
      <w:r w:rsidRPr="00F63C52">
        <w:rPr>
          <w:rFonts w:ascii="Times New Roman" w:hAnsi="Times New Roman" w:cs="Times New Roman"/>
          <w:highlight w:val="green"/>
        </w:rPr>
        <w:t xml:space="preserve"> режима на </w:t>
      </w:r>
      <w:r w:rsidR="00CE1113" w:rsidRPr="00F63C52">
        <w:rPr>
          <w:rFonts w:ascii="Times New Roman" w:hAnsi="Times New Roman" w:cs="Times New Roman"/>
          <w:highlight w:val="green"/>
        </w:rPr>
        <w:t>территории Заказчика</w:t>
      </w:r>
      <w:r w:rsidRPr="00F63C52">
        <w:rPr>
          <w:rFonts w:ascii="Times New Roman" w:hAnsi="Times New Roman" w:cs="Times New Roman"/>
          <w:highlight w:val="green"/>
        </w:rPr>
        <w:t>;</w:t>
      </w:r>
    </w:p>
    <w:p w14:paraId="5A7F3B84"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уступки прав по Договору без письменного согласия Заказчика;</w:t>
      </w:r>
    </w:p>
    <w:p w14:paraId="5E1B2279" w14:textId="77777777" w:rsidR="00F566FE" w:rsidRPr="00F63C52" w:rsidRDefault="00F566FE" w:rsidP="0080728B">
      <w:pPr>
        <w:pStyle w:val="RUS10"/>
        <w:widowControl w:val="0"/>
        <w:rPr>
          <w:rFonts w:ascii="Times New Roman" w:hAnsi="Times New Roman" w:cs="Times New Roman"/>
          <w:highlight w:val="green"/>
        </w:rPr>
      </w:pPr>
      <w:proofErr w:type="spellStart"/>
      <w:r w:rsidRPr="00F63C52">
        <w:rPr>
          <w:rFonts w:ascii="Times New Roman" w:hAnsi="Times New Roman" w:cs="Times New Roman"/>
          <w:highlight w:val="green"/>
        </w:rPr>
        <w:t>непредоставления</w:t>
      </w:r>
      <w:proofErr w:type="spellEnd"/>
      <w:r w:rsidRPr="00F63C52">
        <w:rPr>
          <w:rFonts w:ascii="Times New Roman" w:hAnsi="Times New Roman" w:cs="Times New Roman"/>
          <w:highlight w:val="gree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F63C52" w:rsidRDefault="00F566FE" w:rsidP="0080728B">
      <w:pPr>
        <w:pStyle w:val="RUS10"/>
        <w:widowControl w:val="0"/>
        <w:numPr>
          <w:ilvl w:val="0"/>
          <w:numId w:val="0"/>
        </w:numPr>
        <w:rPr>
          <w:rFonts w:ascii="Times New Roman" w:hAnsi="Times New Roman" w:cs="Times New Roman"/>
          <w:highlight w:val="green"/>
        </w:rPr>
      </w:pPr>
      <w:r w:rsidRPr="00F63C52">
        <w:rPr>
          <w:rFonts w:ascii="Times New Roman" w:hAnsi="Times New Roman" w:cs="Times New Roman"/>
          <w:highlight w:val="green"/>
        </w:rPr>
        <w:t xml:space="preserve">а также в иных случаях, предусмотренных Договором, </w:t>
      </w:r>
      <w:r w:rsidR="00B613B6" w:rsidRPr="00F63C52">
        <w:rPr>
          <w:rFonts w:ascii="Times New Roman" w:hAnsi="Times New Roman" w:cs="Times New Roman"/>
          <w:highlight w:val="green"/>
        </w:rPr>
        <w:t xml:space="preserve">дополнительным </w:t>
      </w:r>
      <w:r w:rsidRPr="00F63C52">
        <w:rPr>
          <w:rFonts w:ascii="Times New Roman" w:hAnsi="Times New Roman" w:cs="Times New Roman"/>
          <w:highlight w:val="gree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F63C52">
        <w:rPr>
          <w:rFonts w:ascii="Times New Roman" w:hAnsi="Times New Roman" w:cs="Times New Roman"/>
          <w:highlight w:val="green"/>
        </w:rPr>
        <w:t>Результатами Работ, созданными Подрядчиком на дату прекращения Договора</w:t>
      </w:r>
      <w:r w:rsidRPr="00F63C52">
        <w:rPr>
          <w:rFonts w:ascii="Times New Roman" w:hAnsi="Times New Roman" w:cs="Times New Roman"/>
          <w:highlight w:val="green"/>
        </w:rPr>
        <w:t>.</w:t>
      </w:r>
    </w:p>
    <w:p w14:paraId="4724633F" w14:textId="537443DB" w:rsidR="00E970F2" w:rsidRPr="00F63C52" w:rsidRDefault="00E970F2" w:rsidP="00E970F2">
      <w:pPr>
        <w:pStyle w:val="RUS11"/>
        <w:numPr>
          <w:ilvl w:val="0"/>
          <w:numId w:val="0"/>
        </w:numPr>
        <w:ind w:left="1" w:firstLine="567"/>
        <w:rPr>
          <w:rFonts w:ascii="Times New Roman" w:eastAsiaTheme="minorEastAsia" w:hAnsi="Times New Roman" w:cs="Times New Roman"/>
          <w:highlight w:val="green"/>
        </w:rPr>
      </w:pPr>
      <w:bookmarkStart w:id="114" w:name="_Ref513800253"/>
      <w:r w:rsidRPr="00F63C52">
        <w:rPr>
          <w:rFonts w:ascii="Times New Roman" w:eastAsiaTheme="minorEastAsia" w:hAnsi="Times New Roman" w:cs="Times New Roman"/>
          <w:highlight w:val="gree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F63C52" w:rsidRDefault="00E970F2" w:rsidP="00E970F2">
      <w:pPr>
        <w:pStyle w:val="RUS11"/>
        <w:rPr>
          <w:rFonts w:ascii="Times New Roman" w:hAnsi="Times New Roman" w:cs="Times New Roman"/>
          <w:highlight w:val="green"/>
        </w:rPr>
      </w:pPr>
      <w:r w:rsidRPr="00F63C52">
        <w:rPr>
          <w:rFonts w:ascii="Times New Roman" w:hAnsi="Times New Roman" w:cs="Times New Roman"/>
          <w:highlight w:val="green"/>
        </w:rPr>
        <w:t>В случае:</w:t>
      </w:r>
    </w:p>
    <w:p w14:paraId="4CD0837C" w14:textId="77777777"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(1)</w:t>
      </w:r>
      <w:r w:rsidRPr="00F63C52">
        <w:rPr>
          <w:rFonts w:ascii="Times New Roman" w:hAnsi="Times New Roman" w:cs="Times New Roman"/>
          <w:highlight w:val="gree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(2)</w:t>
      </w:r>
      <w:r w:rsidRPr="00F63C52">
        <w:rPr>
          <w:rFonts w:ascii="Times New Roman" w:hAnsi="Times New Roman" w:cs="Times New Roman"/>
          <w:highlight w:val="gree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(3)</w:t>
      </w:r>
      <w:r w:rsidRPr="00F63C52">
        <w:rPr>
          <w:rFonts w:ascii="Times New Roman" w:hAnsi="Times New Roman" w:cs="Times New Roman"/>
          <w:highlight w:val="gree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F63C52">
        <w:rPr>
          <w:rFonts w:ascii="Times New Roman" w:hAnsi="Times New Roman" w:cs="Times New Roman"/>
          <w:highlight w:val="gree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 xml:space="preserve">В случае если Подрядчик </w:t>
      </w:r>
      <w:r w:rsidR="00B368CD" w:rsidRPr="0080728B">
        <w:rPr>
          <w:rFonts w:ascii="Times New Roman" w:hAnsi="Times New Roman" w:cs="Times New Roman"/>
        </w:rPr>
        <w:lastRenderedPageBreak/>
        <w:t>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14"/>
    </w:p>
    <w:p w14:paraId="7B553C82" w14:textId="1F94D087"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24.5</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15"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15"/>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16" w:name="_Ref496635389"/>
      <w:bookmarkStart w:id="117" w:name="_Toc504140785"/>
      <w:bookmarkStart w:id="118" w:name="_Toc518653275"/>
      <w:r w:rsidRPr="0080728B">
        <w:rPr>
          <w:rFonts w:ascii="Times New Roman" w:hAnsi="Times New Roman" w:cs="Times New Roman"/>
        </w:rPr>
        <w:t>Способы обеспечения исполнения обязательств Подрядчика</w:t>
      </w:r>
      <w:bookmarkEnd w:id="116"/>
      <w:bookmarkEnd w:id="117"/>
      <w:bookmarkEnd w:id="118"/>
    </w:p>
    <w:p w14:paraId="632FC71E" w14:textId="77777777" w:rsidR="00F566FE" w:rsidRPr="0080728B" w:rsidRDefault="00F566FE" w:rsidP="0080728B">
      <w:pPr>
        <w:widowControl w:val="0"/>
        <w:ind w:firstLine="567"/>
        <w:jc w:val="center"/>
        <w:rPr>
          <w:rFonts w:ascii="Times New Roman" w:hAnsi="Times New Roman" w:cs="Times New Roman"/>
          <w:b/>
          <w:i/>
          <w:color w:val="C00000"/>
          <w:sz w:val="22"/>
          <w:szCs w:val="22"/>
        </w:rPr>
      </w:pPr>
      <w:r w:rsidRPr="0080728B">
        <w:rPr>
          <w:rFonts w:ascii="Times New Roman" w:hAnsi="Times New Roman" w:cs="Times New Roman"/>
          <w:b/>
          <w:i/>
          <w:color w:val="C00000"/>
          <w:sz w:val="22"/>
          <w:szCs w:val="22"/>
        </w:rPr>
        <w:t xml:space="preserve">(редакция </w:t>
      </w:r>
      <w:r w:rsidR="00EB7831" w:rsidRPr="0080728B">
        <w:rPr>
          <w:rFonts w:ascii="Times New Roman" w:hAnsi="Times New Roman" w:cs="Times New Roman"/>
          <w:b/>
          <w:i/>
          <w:color w:val="C00000"/>
          <w:sz w:val="22"/>
          <w:szCs w:val="22"/>
        </w:rPr>
        <w:t>под</w:t>
      </w:r>
      <w:r w:rsidRPr="0080728B">
        <w:rPr>
          <w:rFonts w:ascii="Times New Roman" w:hAnsi="Times New Roman" w:cs="Times New Roman"/>
          <w:b/>
          <w:i/>
          <w:color w:val="C00000"/>
          <w:sz w:val="22"/>
          <w:szCs w:val="22"/>
        </w:rPr>
        <w:t>раздела должна быть приведена в соответствие с условиями закупочной процедуры)</w:t>
      </w:r>
    </w:p>
    <w:p w14:paraId="3AF6BEF0" w14:textId="0AB2B8CA" w:rsidR="00F566FE" w:rsidRPr="0080728B" w:rsidRDefault="00F566FE" w:rsidP="0080728B">
      <w:pPr>
        <w:pStyle w:val="RUS11"/>
        <w:widowControl w:val="0"/>
        <w:rPr>
          <w:rFonts w:ascii="Times New Roman" w:hAnsi="Times New Roman" w:cs="Times New Roman"/>
        </w:rPr>
      </w:pPr>
      <w:bookmarkStart w:id="119" w:name="_Ref496716967"/>
      <w:r w:rsidRPr="0080728B">
        <w:rPr>
          <w:rFonts w:ascii="Times New Roman" w:hAnsi="Times New Roman" w:cs="Times New Roman"/>
        </w:rPr>
        <w:t xml:space="preserve">Подрядчик предоставляет Заказчику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 в</w:t>
      </w:r>
      <w:r w:rsidR="00A4055E" w:rsidRPr="0080728B">
        <w:rPr>
          <w:rFonts w:ascii="Times New Roman" w:hAnsi="Times New Roman" w:cs="Times New Roman"/>
        </w:rPr>
        <w:t xml:space="preserve"> </w:t>
      </w:r>
      <w:r w:rsidR="00A4055E" w:rsidRPr="0080728B">
        <w:rPr>
          <w:rStyle w:val="10"/>
          <w:rFonts w:ascii="Times New Roman" w:eastAsia="Calibri" w:hAnsi="Times New Roman" w:cs="Times New Roman"/>
          <w:color w:val="auto"/>
          <w:sz w:val="22"/>
          <w:szCs w:val="22"/>
        </w:rPr>
        <w:t xml:space="preserve">Приложении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RefSCH8_No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i/>
          <w:color w:val="auto"/>
          <w:sz w:val="22"/>
          <w:szCs w:val="22"/>
        </w:rPr>
        <w:t>№ 8</w:t>
      </w:r>
      <w:r w:rsidR="00A4055E" w:rsidRPr="0080728B">
        <w:rPr>
          <w:rStyle w:val="10"/>
          <w:rFonts w:ascii="Times New Roman" w:eastAsia="Calibri" w:hAnsi="Times New Roman" w:cs="Times New Roman"/>
          <w:color w:val="auto"/>
          <w:sz w:val="22"/>
          <w:szCs w:val="22"/>
        </w:rPr>
        <w:fldChar w:fldCharType="end"/>
      </w:r>
      <w:r w:rsidR="00A4055E" w:rsidRPr="0080728B">
        <w:rPr>
          <w:rStyle w:val="10"/>
          <w:rFonts w:ascii="Times New Roman" w:eastAsia="Calibri" w:hAnsi="Times New Roman" w:cs="Times New Roman"/>
          <w:color w:val="auto"/>
          <w:sz w:val="22"/>
          <w:szCs w:val="22"/>
        </w:rPr>
        <w:t xml:space="preserve">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RefSCH8_1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color w:val="auto"/>
          <w:sz w:val="22"/>
          <w:szCs w:val="22"/>
        </w:rPr>
        <w:t xml:space="preserve">Форма Банковской гарантии на возврат </w:t>
      </w:r>
      <w:r w:rsidR="0080728B" w:rsidRPr="0080728B">
        <w:rPr>
          <w:rStyle w:val="10"/>
          <w:rFonts w:ascii="Times New Roman" w:hAnsi="Times New Roman" w:cs="Times New Roman"/>
          <w:b/>
          <w:color w:val="auto"/>
          <w:sz w:val="22"/>
          <w:szCs w:val="22"/>
        </w:rPr>
        <w:lastRenderedPageBreak/>
        <w:t>авансового платежа</w:t>
      </w:r>
      <w:r w:rsidR="00A4055E" w:rsidRPr="0080728B">
        <w:rPr>
          <w:rStyle w:val="10"/>
          <w:rFonts w:ascii="Times New Roman" w:eastAsia="Calibri" w:hAnsi="Times New Roman" w:cs="Times New Roman"/>
          <w:color w:val="auto"/>
          <w:sz w:val="22"/>
          <w:szCs w:val="22"/>
        </w:rPr>
        <w:fldChar w:fldCharType="end"/>
      </w:r>
      <w:r w:rsidRPr="0080728B">
        <w:rPr>
          <w:rFonts w:ascii="Times New Roman" w:hAnsi="Times New Roman" w:cs="Times New Roman"/>
        </w:rPr>
        <w:t xml:space="preserve">. Предоставление аванса возможно в любом случае не ранее предоставления соответствующей </w:t>
      </w:r>
      <w:r w:rsidR="00FF28CC" w:rsidRPr="0080728B">
        <w:rPr>
          <w:rFonts w:ascii="Times New Roman" w:hAnsi="Times New Roman" w:cs="Times New Roman"/>
        </w:rPr>
        <w:t>Б</w:t>
      </w:r>
      <w:r w:rsidRPr="0080728B">
        <w:rPr>
          <w:rFonts w:ascii="Times New Roman" w:hAnsi="Times New Roman" w:cs="Times New Roman"/>
        </w:rPr>
        <w:t>анковской гарантии, к отношениям Сторон в данном случае применяются правила о встречном исполнении обязательств согласно ст</w:t>
      </w:r>
      <w:r w:rsidR="002409FA" w:rsidRPr="0080728B">
        <w:rPr>
          <w:rFonts w:ascii="Times New Roman" w:hAnsi="Times New Roman" w:cs="Times New Roman"/>
        </w:rPr>
        <w:t>атье</w:t>
      </w:r>
      <w:r w:rsidRPr="0080728B">
        <w:rPr>
          <w:rFonts w:ascii="Times New Roman" w:hAnsi="Times New Roman" w:cs="Times New Roman"/>
        </w:rPr>
        <w:t xml:space="preserve"> 328 Гражданского </w:t>
      </w:r>
      <w:r w:rsidR="002409FA" w:rsidRPr="0080728B">
        <w:rPr>
          <w:rFonts w:ascii="Times New Roman" w:hAnsi="Times New Roman" w:cs="Times New Roman"/>
        </w:rPr>
        <w:t>к</w:t>
      </w:r>
      <w:r w:rsidRPr="0080728B">
        <w:rPr>
          <w:rFonts w:ascii="Times New Roman" w:hAnsi="Times New Roman" w:cs="Times New Roman"/>
        </w:rPr>
        <w:t>одекса Российской Федерации</w:t>
      </w:r>
      <w:r w:rsidR="002F1954" w:rsidRPr="0080728B">
        <w:rPr>
          <w:rFonts w:ascii="Times New Roman" w:hAnsi="Times New Roman" w:cs="Times New Roman"/>
        </w:rPr>
        <w:t xml:space="preserve"> </w:t>
      </w:r>
      <w:r w:rsidR="002F1954" w:rsidRPr="0080728B">
        <w:rPr>
          <w:rFonts w:ascii="Times New Roman" w:hAnsi="Times New Roman" w:cs="Times New Roman"/>
          <w:b/>
          <w:i/>
        </w:rPr>
        <w:t>(</w:t>
      </w:r>
      <w:r w:rsidRPr="0080728B">
        <w:rPr>
          <w:rFonts w:ascii="Times New Roman" w:hAnsi="Times New Roman" w:cs="Times New Roman"/>
          <w:b/>
          <w:i/>
        </w:rPr>
        <w:t xml:space="preserve">применяется для договоров поставки, подряда, оказания услуг, аванс по которым превышает </w:t>
      </w:r>
      <w:r w:rsidR="00F526C9" w:rsidRPr="0080728B">
        <w:rPr>
          <w:rFonts w:ascii="Times New Roman" w:hAnsi="Times New Roman" w:cs="Times New Roman"/>
          <w:b/>
          <w:i/>
        </w:rPr>
        <w:t>[</w:t>
      </w:r>
      <w:r w:rsidRPr="0080728B">
        <w:rPr>
          <w:rFonts w:ascii="Times New Roman" w:hAnsi="Times New Roman" w:cs="Times New Roman"/>
          <w:b/>
          <w:i/>
        </w:rPr>
        <w:t>1 000 000 (один миллион</w:t>
      </w:r>
      <w:r w:rsidR="00F526C9" w:rsidRPr="0080728B">
        <w:rPr>
          <w:rFonts w:ascii="Times New Roman" w:hAnsi="Times New Roman" w:cs="Times New Roman"/>
          <w:b/>
          <w:i/>
        </w:rPr>
        <w:t>)]</w:t>
      </w:r>
      <w:r w:rsidRPr="0080728B">
        <w:rPr>
          <w:rFonts w:ascii="Times New Roman" w:hAnsi="Times New Roman" w:cs="Times New Roman"/>
          <w:b/>
          <w:i/>
        </w:rPr>
        <w:t xml:space="preserve"> рублей, в том числе НДС.)</w:t>
      </w:r>
      <w:bookmarkEnd w:id="119"/>
    </w:p>
    <w:p w14:paraId="2707CC63" w14:textId="77777777" w:rsidR="00F566FE" w:rsidRPr="0080728B" w:rsidRDefault="00F566FE" w:rsidP="0080728B">
      <w:pPr>
        <w:pStyle w:val="RUS11"/>
        <w:widowControl w:val="0"/>
        <w:rPr>
          <w:rFonts w:ascii="Times New Roman" w:hAnsi="Times New Roman" w:cs="Times New Roman"/>
        </w:rPr>
      </w:pPr>
      <w:bookmarkStart w:id="120" w:name="_Ref496716973"/>
      <w:r w:rsidRPr="0080728B">
        <w:rPr>
          <w:rFonts w:ascii="Times New Roman" w:hAnsi="Times New Roman" w:cs="Times New Roman"/>
        </w:rPr>
        <w:t xml:space="preserve">В качестве способа обеспечения обязательств Подрядчика по надлежащему исполнению своих обязательств по Договору, </w:t>
      </w:r>
      <w:r w:rsidRPr="0080728B">
        <w:rPr>
          <w:rFonts w:ascii="Times New Roman" w:hAnsi="Times New Roman" w:cs="Times New Roman"/>
          <w:b/>
          <w:i/>
        </w:rPr>
        <w:t>(после запятой вставить текст из одного из вариантов ниже):</w:t>
      </w:r>
      <w:bookmarkEnd w:id="120"/>
    </w:p>
    <w:p w14:paraId="7138CB94" w14:textId="7A3A5FCC" w:rsidR="00F566FE" w:rsidRPr="0080728B" w:rsidRDefault="00C22C5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1</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 xml:space="preserve">Подрядчик в течение 20 (двадцати) дней с момента подписания Договора обязуется предоставить Заказчику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анковскую гарантию надлежащего исполнения обязательств в размере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от Цены Работ, указанной в пункте</w:t>
      </w:r>
      <w:r w:rsidR="003905F8" w:rsidRPr="0080728B">
        <w:rPr>
          <w:rFonts w:ascii="Times New Roman" w:hAnsi="Times New Roman" w:cs="Times New Roman"/>
          <w:sz w:val="22"/>
          <w:szCs w:val="22"/>
        </w:rPr>
        <w:t xml:space="preserve"> </w:t>
      </w:r>
      <w:r w:rsidR="003905F8" w:rsidRPr="0080728B">
        <w:rPr>
          <w:rFonts w:ascii="Times New Roman" w:hAnsi="Times New Roman" w:cs="Times New Roman"/>
          <w:sz w:val="22"/>
          <w:szCs w:val="22"/>
        </w:rPr>
        <w:fldChar w:fldCharType="begin"/>
      </w:r>
      <w:r w:rsidR="003905F8" w:rsidRPr="0080728B">
        <w:rPr>
          <w:rFonts w:ascii="Times New Roman" w:hAnsi="Times New Roman" w:cs="Times New Roman"/>
          <w:sz w:val="22"/>
          <w:szCs w:val="22"/>
        </w:rPr>
        <w:instrText xml:space="preserve"> REF _Ref512416979 \n \h </w:instrText>
      </w:r>
      <w:r w:rsidR="009464A9" w:rsidRPr="0080728B">
        <w:rPr>
          <w:rFonts w:ascii="Times New Roman" w:hAnsi="Times New Roman" w:cs="Times New Roman"/>
          <w:sz w:val="22"/>
          <w:szCs w:val="22"/>
        </w:rPr>
        <w:instrText xml:space="preserve"> \* MERGEFORMAT </w:instrText>
      </w:r>
      <w:r w:rsidR="003905F8" w:rsidRPr="0080728B">
        <w:rPr>
          <w:rFonts w:ascii="Times New Roman" w:hAnsi="Times New Roman" w:cs="Times New Roman"/>
          <w:sz w:val="22"/>
          <w:szCs w:val="22"/>
        </w:rPr>
      </w:r>
      <w:r w:rsidR="003905F8"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4.1</w:t>
      </w:r>
      <w:r w:rsidR="003905F8"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 xml:space="preserve"> </w:t>
      </w:r>
      <w:r w:rsidR="00F566FE" w:rsidRPr="0080728B">
        <w:rPr>
          <w:rFonts w:ascii="Times New Roman" w:hAnsi="Times New Roman" w:cs="Times New Roman"/>
          <w:sz w:val="22"/>
          <w:szCs w:val="22"/>
        </w:rPr>
        <w:t xml:space="preserve">Договора. Форма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 xml:space="preserve">анковской гарантии установлена в </w:t>
      </w:r>
      <w:r w:rsidR="00A4055E" w:rsidRPr="0080728B">
        <w:rPr>
          <w:rStyle w:val="10"/>
          <w:rFonts w:ascii="Times New Roman" w:eastAsia="Calibri" w:hAnsi="Times New Roman" w:cs="Times New Roman"/>
          <w:color w:val="auto"/>
          <w:sz w:val="22"/>
          <w:szCs w:val="22"/>
        </w:rPr>
        <w:t>Приложении</w:t>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RefSCH9_No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i/>
          <w:color w:val="auto"/>
          <w:sz w:val="22"/>
          <w:szCs w:val="22"/>
        </w:rPr>
        <w:t>№ 9</w:t>
      </w:r>
      <w:r w:rsidR="00A25AE3" w:rsidRPr="0080728B">
        <w:rPr>
          <w:rStyle w:val="10"/>
          <w:rFonts w:ascii="Times New Roman" w:eastAsia="Calibri" w:hAnsi="Times New Roman" w:cs="Times New Roman"/>
          <w:color w:val="auto"/>
          <w:sz w:val="22"/>
          <w:szCs w:val="22"/>
        </w:rPr>
        <w:fldChar w:fldCharType="end"/>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RefSCH9_1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00A25AE3" w:rsidRPr="0080728B">
        <w:rPr>
          <w:rStyle w:val="10"/>
          <w:rFonts w:ascii="Times New Roman" w:eastAsia="Calibri" w:hAnsi="Times New Roman" w:cs="Times New Roman"/>
          <w:color w:val="auto"/>
          <w:sz w:val="22"/>
          <w:szCs w:val="22"/>
        </w:rPr>
        <w:fldChar w:fldCharType="end"/>
      </w:r>
      <w:r w:rsidR="00F566FE" w:rsidRPr="0080728B">
        <w:rPr>
          <w:rFonts w:ascii="Times New Roman" w:hAnsi="Times New Roman" w:cs="Times New Roman"/>
          <w:sz w:val="22"/>
          <w:szCs w:val="22"/>
        </w:rPr>
        <w:t>.</w:t>
      </w:r>
      <w:r w:rsidRPr="0080728B">
        <w:rPr>
          <w:rFonts w:ascii="Times New Roman" w:hAnsi="Times New Roman" w:cs="Times New Roman"/>
          <w:b/>
          <w:i/>
          <w:color w:val="FF0000"/>
          <w:sz w:val="22"/>
          <w:szCs w:val="22"/>
        </w:rPr>
        <w:t>]</w:t>
      </w:r>
    </w:p>
    <w:p w14:paraId="2AE6CFE6" w14:textId="323F0FA3" w:rsidR="00F566FE" w:rsidRPr="0080728B" w:rsidRDefault="00C22C5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 xml:space="preserve">ВАРИАНТ </w:t>
      </w:r>
      <w:proofErr w:type="gramStart"/>
      <w:r w:rsidR="002409FA" w:rsidRPr="0080728B">
        <w:rPr>
          <w:rFonts w:ascii="Times New Roman" w:hAnsi="Times New Roman" w:cs="Times New Roman"/>
          <w:b/>
          <w:i/>
          <w:color w:val="C00000"/>
          <w:sz w:val="22"/>
          <w:szCs w:val="22"/>
        </w:rPr>
        <w:t>2</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Заказчик</w:t>
      </w:r>
      <w:proofErr w:type="gramEnd"/>
      <w:r w:rsidR="00F566FE" w:rsidRPr="0080728B">
        <w:rPr>
          <w:rFonts w:ascii="Times New Roman" w:hAnsi="Times New Roman" w:cs="Times New Roman"/>
          <w:sz w:val="22"/>
          <w:szCs w:val="22"/>
        </w:rPr>
        <w:t xml:space="preserve"> формирует Гарантийный фонд путем удержания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в том числе НДС (18%), от суммы каждого счета-фактуры (Акта выполненных работ). </w:t>
      </w:r>
    </w:p>
    <w:p w14:paraId="73C26A04" w14:textId="77777777" w:rsidR="00F566FE" w:rsidRPr="0080728B" w:rsidRDefault="00F566F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046A15E4" w14:textId="77777777" w:rsidR="00F566FE" w:rsidRPr="0080728B" w:rsidRDefault="00F566F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возмещения сумм, не покрытых суммой Гарантийного фонда.</w:t>
      </w:r>
      <w:r w:rsidR="00C22C5E" w:rsidRPr="0080728B">
        <w:rPr>
          <w:rFonts w:ascii="Times New Roman" w:hAnsi="Times New Roman" w:cs="Times New Roman"/>
          <w:b/>
          <w:i/>
          <w:color w:val="FF0000"/>
          <w:sz w:val="22"/>
          <w:szCs w:val="22"/>
        </w:rPr>
        <w:t>]</w:t>
      </w:r>
    </w:p>
    <w:p w14:paraId="74D677A9" w14:textId="2F10BCA3" w:rsidR="00F566FE" w:rsidRPr="0080728B" w:rsidRDefault="00F566FE" w:rsidP="0080728B">
      <w:pPr>
        <w:pStyle w:val="RUS11"/>
        <w:widowControl w:val="0"/>
        <w:rPr>
          <w:rFonts w:ascii="Times New Roman" w:hAnsi="Times New Roman" w:cs="Times New Roman"/>
          <w:b/>
          <w:i/>
        </w:rPr>
      </w:pPr>
      <w:bookmarkStart w:id="121" w:name="_Ref496718186"/>
      <w:r w:rsidRPr="0080728B">
        <w:rPr>
          <w:rFonts w:ascii="Times New Roman" w:hAnsi="Times New Roman" w:cs="Times New Roman"/>
        </w:rPr>
        <w:t xml:space="preserve">В качестве способа обеспечения обязательства Подрядчика в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 xml:space="preserve">Подрядчик обязан предоставить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исполнения обязательств </w:t>
      </w:r>
      <w:r w:rsidR="00C72D0B" w:rsidRPr="0080728B">
        <w:rPr>
          <w:rFonts w:ascii="Times New Roman" w:hAnsi="Times New Roman" w:cs="Times New Roman"/>
        </w:rPr>
        <w:t>на</w:t>
      </w:r>
      <w:r w:rsidR="001D18F5" w:rsidRPr="0080728B">
        <w:rPr>
          <w:rFonts w:ascii="Times New Roman" w:hAnsi="Times New Roman" w:cs="Times New Roman"/>
        </w:rPr>
        <w:t xml:space="preserve">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в размере 5 (пяти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Цены Работ, указанной в пункте</w:t>
      </w:r>
      <w:r w:rsidR="00C677EF" w:rsidRPr="0080728B">
        <w:rPr>
          <w:rFonts w:ascii="Times New Roman" w:hAnsi="Times New Roman" w:cs="Times New Roman"/>
        </w:rPr>
        <w:t xml:space="preserve">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4.1</w:t>
      </w:r>
      <w:r w:rsidR="00C677EF" w:rsidRPr="0080728B">
        <w:rPr>
          <w:rFonts w:ascii="Times New Roman" w:hAnsi="Times New Roman" w:cs="Times New Roman"/>
        </w:rPr>
        <w:fldChar w:fldCharType="end"/>
      </w:r>
      <w:r w:rsidRPr="0080728B">
        <w:rPr>
          <w:rFonts w:ascii="Times New Roman" w:hAnsi="Times New Roman" w:cs="Times New Roman"/>
        </w:rPr>
        <w:t xml:space="preserve">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w:t>
      </w:r>
      <w:r w:rsidR="00A4055E" w:rsidRPr="0080728B">
        <w:rPr>
          <w:rFonts w:ascii="Times New Roman" w:hAnsi="Times New Roman" w:cs="Times New Roman"/>
        </w:rPr>
        <w:t xml:space="preserve"> в </w:t>
      </w:r>
      <w:r w:rsidR="00A4055E" w:rsidRPr="0080728B">
        <w:rPr>
          <w:rStyle w:val="10"/>
          <w:rFonts w:ascii="Times New Roman" w:eastAsia="Calibri" w:hAnsi="Times New Roman" w:cs="Times New Roman"/>
          <w:color w:val="auto"/>
          <w:sz w:val="22"/>
          <w:szCs w:val="22"/>
        </w:rPr>
        <w:t xml:space="preserve">Приложении </w:t>
      </w:r>
      <w:r w:rsidR="005A3588">
        <w:rPr>
          <w:rStyle w:val="10"/>
          <w:rFonts w:ascii="Times New Roman" w:eastAsia="Calibri" w:hAnsi="Times New Roman" w:cs="Times New Roman"/>
          <w:color w:val="auto"/>
          <w:sz w:val="22"/>
          <w:szCs w:val="22"/>
        </w:rPr>
        <w:t>№ 9</w:t>
      </w:r>
      <w:r w:rsidR="00A3448B" w:rsidRPr="0080728B">
        <w:rPr>
          <w:rStyle w:val="10"/>
          <w:rFonts w:ascii="Times New Roman" w:eastAsia="Calibri" w:hAnsi="Times New Roman" w:cs="Times New Roman"/>
          <w:color w:val="auto"/>
          <w:sz w:val="22"/>
          <w:szCs w:val="22"/>
        </w:rPr>
        <w:t xml:space="preserve"> </w:t>
      </w:r>
      <w:r w:rsidR="00A3448B" w:rsidRPr="0080728B">
        <w:rPr>
          <w:rStyle w:val="10"/>
          <w:rFonts w:ascii="Times New Roman" w:eastAsia="Calibri" w:hAnsi="Times New Roman" w:cs="Times New Roman"/>
          <w:color w:val="auto"/>
          <w:sz w:val="22"/>
          <w:szCs w:val="22"/>
        </w:rPr>
        <w:fldChar w:fldCharType="begin"/>
      </w:r>
      <w:r w:rsidR="00A3448B" w:rsidRPr="0080728B">
        <w:rPr>
          <w:rStyle w:val="10"/>
          <w:rFonts w:ascii="Times New Roman" w:eastAsia="Calibri" w:hAnsi="Times New Roman" w:cs="Times New Roman"/>
          <w:color w:val="auto"/>
          <w:sz w:val="22"/>
          <w:szCs w:val="22"/>
        </w:rPr>
        <w:instrText xml:space="preserve"> REF RefSCH10_1 \h  \* MERGEFORMAT </w:instrText>
      </w:r>
      <w:r w:rsidR="00A3448B" w:rsidRPr="0080728B">
        <w:rPr>
          <w:rStyle w:val="10"/>
          <w:rFonts w:ascii="Times New Roman" w:eastAsia="Calibri" w:hAnsi="Times New Roman" w:cs="Times New Roman"/>
          <w:color w:val="auto"/>
          <w:sz w:val="22"/>
          <w:szCs w:val="22"/>
        </w:rPr>
      </w:r>
      <w:r w:rsidR="00A3448B" w:rsidRPr="0080728B">
        <w:rPr>
          <w:rStyle w:val="10"/>
          <w:rFonts w:ascii="Times New Roman" w:eastAsia="Calibri" w:hAnsi="Times New Roman" w:cs="Times New Roman"/>
          <w:color w:val="auto"/>
          <w:sz w:val="22"/>
          <w:szCs w:val="22"/>
        </w:rPr>
        <w:fldChar w:fldCharType="separate"/>
      </w:r>
      <w:r w:rsidR="0080728B" w:rsidRPr="0080728B">
        <w:rPr>
          <w:rFonts w:ascii="Times New Roman" w:hAnsi="Times New Roman" w:cs="Times New Roman"/>
          <w:b/>
        </w:rPr>
        <w:t>Форма Банковской гарантии на надлежащее исполнение обязательств</w:t>
      </w:r>
      <w:r w:rsidR="0080728B" w:rsidRPr="0080728B">
        <w:rPr>
          <w:rFonts w:ascii="Times New Roman" w:hAnsi="Times New Roman" w:cs="Times New Roman"/>
          <w:b/>
        </w:rPr>
        <w:br/>
        <w:t>в Гарантийный период</w:t>
      </w:r>
      <w:r w:rsidR="00A3448B" w:rsidRPr="0080728B">
        <w:rPr>
          <w:rStyle w:val="10"/>
          <w:rFonts w:ascii="Times New Roman" w:eastAsia="Calibri" w:hAnsi="Times New Roman" w:cs="Times New Roman"/>
          <w:color w:val="auto"/>
          <w:sz w:val="22"/>
          <w:szCs w:val="22"/>
        </w:rPr>
        <w:fldChar w:fldCharType="end"/>
      </w:r>
      <w:r w:rsidR="00A3448B" w:rsidRPr="0080728B">
        <w:rPr>
          <w:rStyle w:val="10"/>
          <w:rFonts w:ascii="Times New Roman" w:eastAsia="Calibri" w:hAnsi="Times New Roman" w:cs="Times New Roman"/>
          <w:color w:val="auto"/>
          <w:sz w:val="22"/>
          <w:szCs w:val="22"/>
        </w:rPr>
        <w:t xml:space="preserve"> </w:t>
      </w:r>
      <w:r w:rsidRPr="0080728B">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Pr="0080728B">
        <w:rPr>
          <w:rFonts w:ascii="Times New Roman" w:hAnsi="Times New Roman" w:cs="Times New Roman"/>
          <w:i/>
        </w:rPr>
        <w:t>.</w:t>
      </w:r>
      <w:bookmarkEnd w:id="121"/>
    </w:p>
    <w:p w14:paraId="62B9723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Банк (гарант), предоставляющий гарантию, должен удовлетворять следующим требованиям:</w:t>
      </w:r>
    </w:p>
    <w:p w14:paraId="7F5EE6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наличие лицензии на осуществление банковских операций;</w:t>
      </w:r>
    </w:p>
    <w:p w14:paraId="76B4B370"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ведение банковской деятельности не менее пяти лет;</w:t>
      </w:r>
    </w:p>
    <w:p w14:paraId="0D54CFBE"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собственные средства (капитал) в размере не менее 1 миллиарда рублей;</w:t>
      </w:r>
    </w:p>
    <w:p w14:paraId="09B26FD6"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1D7926F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4BD9348A" w14:textId="72989E83" w:rsidR="00F566FE" w:rsidRPr="0080728B" w:rsidRDefault="00F566FE" w:rsidP="0080728B">
      <w:pPr>
        <w:pStyle w:val="RUS11"/>
        <w:widowControl w:val="0"/>
        <w:rPr>
          <w:rFonts w:ascii="Times New Roman" w:hAnsi="Times New Roman" w:cs="Times New Roman"/>
        </w:rPr>
      </w:pPr>
      <w:bookmarkStart w:id="122" w:name="_Ref496717085"/>
      <w:r w:rsidRPr="0080728B">
        <w:rPr>
          <w:rFonts w:ascii="Times New Roman" w:hAnsi="Times New Roman" w:cs="Times New Roman"/>
        </w:rPr>
        <w:t xml:space="preserve">Гарантийный фонд, </w:t>
      </w:r>
      <w:r w:rsidR="00DB02CA" w:rsidRPr="0080728B">
        <w:rPr>
          <w:rFonts w:ascii="Times New Roman" w:hAnsi="Times New Roman" w:cs="Times New Roman"/>
        </w:rPr>
        <w:t>Б</w:t>
      </w:r>
      <w:r w:rsidRPr="0080728B">
        <w:rPr>
          <w:rFonts w:ascii="Times New Roman" w:hAnsi="Times New Roman" w:cs="Times New Roman"/>
        </w:rPr>
        <w:t xml:space="preserve">анковская гарантия, предусмотренные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25.1</w:t>
      </w:r>
      <w:r w:rsidR="003D6FA7" w:rsidRPr="0080728B">
        <w:rPr>
          <w:rFonts w:ascii="Times New Roman" w:hAnsi="Times New Roman" w:cs="Times New Roman"/>
        </w:rPr>
        <w:fldChar w:fldCharType="end"/>
      </w:r>
      <w:r w:rsidRPr="0080728B">
        <w:rPr>
          <w:rFonts w:ascii="Times New Roman" w:hAnsi="Times New Roman" w:cs="Times New Roman"/>
        </w:rPr>
        <w:t xml:space="preserve"> 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25.2</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выплачивается</w:t>
      </w:r>
      <w:r w:rsidR="00F47C50" w:rsidRPr="0080728B">
        <w:rPr>
          <w:rFonts w:ascii="Times New Roman" w:hAnsi="Times New Roman" w:cs="Times New Roman"/>
        </w:rPr>
        <w:t xml:space="preserve"> / </w:t>
      </w:r>
      <w:r w:rsidRPr="0080728B">
        <w:rPr>
          <w:rFonts w:ascii="Times New Roman" w:hAnsi="Times New Roman" w:cs="Times New Roman"/>
        </w:rPr>
        <w:t xml:space="preserve">возвращается Подрядчику в течение 30 (тридцати) календарных дней после наступления </w:t>
      </w:r>
      <w:r w:rsidR="001D745B" w:rsidRPr="0080728B">
        <w:rPr>
          <w:rFonts w:ascii="Times New Roman" w:hAnsi="Times New Roman" w:cs="Times New Roman"/>
        </w:rPr>
        <w:t xml:space="preserve">всех </w:t>
      </w:r>
      <w:r w:rsidRPr="0080728B">
        <w:rPr>
          <w:rFonts w:ascii="Times New Roman" w:hAnsi="Times New Roman" w:cs="Times New Roman"/>
        </w:rPr>
        <w:t>нижеуказанных условий:</w:t>
      </w:r>
      <w:bookmarkEnd w:id="122"/>
    </w:p>
    <w:p w14:paraId="66C1654D"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подписания Сторонами Акта </w:t>
      </w:r>
      <w:r w:rsidR="002D09C4" w:rsidRPr="0080728B">
        <w:rPr>
          <w:rFonts w:ascii="Times New Roman" w:hAnsi="Times New Roman" w:cs="Times New Roman"/>
        </w:rPr>
        <w:t>сдачи-</w:t>
      </w:r>
      <w:r w:rsidRPr="0080728B">
        <w:rPr>
          <w:rFonts w:ascii="Times New Roman" w:hAnsi="Times New Roman" w:cs="Times New Roman"/>
        </w:rPr>
        <w:t xml:space="preserve">приемки </w:t>
      </w:r>
      <w:r w:rsidR="00A16E30" w:rsidRPr="0080728B">
        <w:rPr>
          <w:rFonts w:ascii="Times New Roman" w:hAnsi="Times New Roman" w:cs="Times New Roman"/>
        </w:rPr>
        <w:t>результатов выполненных работ</w:t>
      </w:r>
      <w:r w:rsidRPr="0080728B">
        <w:rPr>
          <w:rFonts w:ascii="Times New Roman" w:hAnsi="Times New Roman" w:cs="Times New Roman"/>
        </w:rPr>
        <w:t>;</w:t>
      </w:r>
    </w:p>
    <w:p w14:paraId="24582CA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lastRenderedPageBreak/>
        <w:t xml:space="preserve">передачи Заказчику </w:t>
      </w:r>
      <w:r w:rsidR="002D09C4" w:rsidRPr="0080728B">
        <w:rPr>
          <w:rFonts w:ascii="Times New Roman" w:hAnsi="Times New Roman" w:cs="Times New Roman"/>
        </w:rPr>
        <w:t>Результатов Работ</w:t>
      </w:r>
      <w:r w:rsidRPr="0080728B">
        <w:rPr>
          <w:rFonts w:ascii="Times New Roman" w:hAnsi="Times New Roman" w:cs="Times New Roman"/>
        </w:rPr>
        <w:t xml:space="preserve">; </w:t>
      </w:r>
    </w:p>
    <w:p w14:paraId="65B5581B"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получения Заказчиком при содействии Подрядчика </w:t>
      </w:r>
      <w:r w:rsidR="002D09C4" w:rsidRPr="0080728B">
        <w:rPr>
          <w:rFonts w:ascii="Times New Roman" w:hAnsi="Times New Roman" w:cs="Times New Roman"/>
        </w:rPr>
        <w:t>положительного заключения Экспертизы</w:t>
      </w:r>
      <w:r w:rsidRPr="0080728B">
        <w:rPr>
          <w:rFonts w:ascii="Times New Roman" w:hAnsi="Times New Roman" w:cs="Times New Roman"/>
        </w:rPr>
        <w:t>;</w:t>
      </w:r>
    </w:p>
    <w:p w14:paraId="7901FD6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C63C42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оплаты Подрядчиком сумм неустойки </w:t>
      </w:r>
      <w:r w:rsidR="002C3A1E" w:rsidRPr="0080728B">
        <w:rPr>
          <w:rFonts w:ascii="Times New Roman" w:hAnsi="Times New Roman" w:cs="Times New Roman"/>
        </w:rPr>
        <w:t>(</w:t>
      </w:r>
      <w:r w:rsidRPr="0080728B">
        <w:rPr>
          <w:rFonts w:ascii="Times New Roman" w:hAnsi="Times New Roman" w:cs="Times New Roman"/>
        </w:rPr>
        <w:t>штрафов, пеней</w:t>
      </w:r>
      <w:r w:rsidR="002C3A1E" w:rsidRPr="0080728B">
        <w:rPr>
          <w:rFonts w:ascii="Times New Roman" w:hAnsi="Times New Roman" w:cs="Times New Roman"/>
        </w:rPr>
        <w:t>)</w:t>
      </w:r>
      <w:r w:rsidRPr="0080728B">
        <w:rPr>
          <w:rFonts w:ascii="Times New Roman" w:hAnsi="Times New Roman" w:cs="Times New Roman"/>
        </w:rPr>
        <w:t>, процентов за пользование чужими денежными средствами, стоимости утраченных</w:t>
      </w:r>
      <w:r w:rsidR="00F47C50" w:rsidRPr="0080728B">
        <w:rPr>
          <w:rFonts w:ascii="Times New Roman" w:hAnsi="Times New Roman" w:cs="Times New Roman"/>
        </w:rPr>
        <w:t xml:space="preserve"> / </w:t>
      </w:r>
      <w:r w:rsidRPr="0080728B">
        <w:rPr>
          <w:rFonts w:ascii="Times New Roman" w:hAnsi="Times New Roman" w:cs="Times New Roman"/>
        </w:rPr>
        <w:t xml:space="preserve">поврежденных </w:t>
      </w:r>
      <w:r w:rsidR="002D09C4" w:rsidRPr="0080728B">
        <w:rPr>
          <w:rFonts w:ascii="Times New Roman" w:hAnsi="Times New Roman" w:cs="Times New Roman"/>
        </w:rPr>
        <w:t>Исходных данных</w:t>
      </w:r>
      <w:r w:rsidRPr="0080728B">
        <w:rPr>
          <w:rFonts w:ascii="Times New Roman" w:hAnsi="Times New Roman" w:cs="Times New Roman"/>
        </w:rPr>
        <w:t>, переданных Подрядчику для производства Работ, любых услуг, оказанных Заказчиком Подрядчику в рамках Договора</w:t>
      </w:r>
      <w:r w:rsidR="002A6494" w:rsidRPr="0080728B">
        <w:rPr>
          <w:rFonts w:ascii="Times New Roman" w:hAnsi="Times New Roman" w:cs="Times New Roman"/>
        </w:rPr>
        <w:t>.</w:t>
      </w:r>
    </w:p>
    <w:p w14:paraId="7A6883D9" w14:textId="6405EB6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w:t>
      </w:r>
      <w:r w:rsidR="00305AA1" w:rsidRPr="0080728B">
        <w:rPr>
          <w:rFonts w:ascii="Times New Roman" w:hAnsi="Times New Roman" w:cs="Times New Roman"/>
        </w:rPr>
        <w:t>учае досрочного (до завершения вы</w:t>
      </w:r>
      <w:r w:rsidRPr="0080728B">
        <w:rPr>
          <w:rFonts w:ascii="Times New Roman" w:hAnsi="Times New Roman" w:cs="Times New Roman"/>
        </w:rPr>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_Ref496717085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25.5</w:t>
      </w:r>
      <w:r w:rsidR="003D6FA7" w:rsidRPr="0080728B">
        <w:rPr>
          <w:rFonts w:ascii="Times New Roman" w:hAnsi="Times New Roman" w:cs="Times New Roman"/>
        </w:rPr>
        <w:fldChar w:fldCharType="end"/>
      </w:r>
      <w:r w:rsidR="00BC49AB" w:rsidRPr="0080728B">
        <w:rPr>
          <w:rFonts w:ascii="Times New Roman" w:hAnsi="Times New Roman" w:cs="Times New Roman"/>
        </w:rPr>
        <w:t xml:space="preserve"> Договора</w:t>
      </w:r>
      <w:r w:rsidRPr="0080728B">
        <w:rPr>
          <w:rFonts w:ascii="Times New Roman" w:hAnsi="Times New Roman" w:cs="Times New Roman"/>
        </w:rPr>
        <w:t>. При этом Заказчик вправе удержать (путем зачета) из Гарантийного фонда денежную сумму, рассчитанную как 5 (пять</w:t>
      </w:r>
      <w:r w:rsidR="00E84F4A" w:rsidRPr="0080728B">
        <w:rPr>
          <w:rFonts w:ascii="Times New Roman" w:hAnsi="Times New Roman" w:cs="Times New Roman"/>
        </w:rPr>
        <w:t>)</w:t>
      </w:r>
      <w:r w:rsidRPr="0080728B">
        <w:rPr>
          <w:rFonts w:ascii="Times New Roman" w:hAnsi="Times New Roman" w:cs="Times New Roman"/>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169715D1" w14:textId="6F7D408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Банковские гарантии, предоставление которых предусмотрено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25.1</w:t>
      </w:r>
      <w:r w:rsidR="00907D5D" w:rsidRPr="0080728B">
        <w:rPr>
          <w:rFonts w:ascii="Times New Roman" w:hAnsi="Times New Roman" w:cs="Times New Roman"/>
        </w:rPr>
        <w:fldChar w:fldCharType="end"/>
      </w:r>
      <w:r w:rsidR="001D745B" w:rsidRPr="0080728B">
        <w:rPr>
          <w:rFonts w:ascii="Times New Roman" w:hAnsi="Times New Roman" w:cs="Times New Roman"/>
        </w:rPr>
        <w:t xml:space="preserve"> -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должны быть безусловными и безотзывными. Банк-гарант и текст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быть предварительно согласованны Заказчиком. Вознаграждение банку за выдачу и поддержание в силе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уплачивается Подрядчиком и Заказчиком не компенсируется (включено в цену Договора). Предоставление вышеуказанных </w:t>
      </w:r>
      <w:r w:rsidR="00DB02CA" w:rsidRPr="0080728B">
        <w:rPr>
          <w:rFonts w:ascii="Times New Roman" w:hAnsi="Times New Roman" w:cs="Times New Roman"/>
        </w:rPr>
        <w:t>Б</w:t>
      </w:r>
      <w:r w:rsidRPr="0080728B">
        <w:rPr>
          <w:rFonts w:ascii="Times New Roman" w:hAnsi="Times New Roman" w:cs="Times New Roman"/>
        </w:rPr>
        <w:t>анковских гарантий является существенным условием Договора.</w:t>
      </w:r>
    </w:p>
    <w:p w14:paraId="3D2CC1AD" w14:textId="2573BDCB"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Срок действия банковской гарантии на сумму аванса </w:t>
      </w:r>
      <w:r w:rsidR="00962089" w:rsidRPr="0080728B">
        <w:rPr>
          <w:rFonts w:ascii="Times New Roman" w:hAnsi="Times New Roman" w:cs="Times New Roman"/>
          <w:b/>
          <w:color w:val="C00000"/>
        </w:rPr>
        <w:t>[</w:t>
      </w:r>
      <w:r w:rsidRPr="0080728B">
        <w:rPr>
          <w:rFonts w:ascii="Times New Roman" w:hAnsi="Times New Roman" w:cs="Times New Roman"/>
        </w:rPr>
        <w:t xml:space="preserve">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надлежащего исполнения обязательств </w:t>
      </w:r>
      <w:r w:rsidRPr="0080728B">
        <w:rPr>
          <w:rFonts w:ascii="Times New Roman" w:hAnsi="Times New Roman" w:cs="Times New Roman"/>
          <w:b/>
          <w:i/>
          <w:color w:val="C00000"/>
        </w:rPr>
        <w:t>(условие необходимо привести в соответствие с п</w:t>
      </w:r>
      <w:r w:rsidR="0070187D" w:rsidRPr="0080728B">
        <w:rPr>
          <w:rFonts w:ascii="Times New Roman" w:hAnsi="Times New Roman" w:cs="Times New Roman"/>
          <w:b/>
          <w:i/>
          <w:color w:val="C00000"/>
        </w:rPr>
        <w:t>унктом</w:t>
      </w:r>
      <w:r w:rsidR="00291553" w:rsidRPr="0080728B">
        <w:rPr>
          <w:rFonts w:ascii="Times New Roman" w:hAnsi="Times New Roman" w:cs="Times New Roman"/>
          <w:b/>
          <w:i/>
          <w:color w:val="C00000"/>
        </w:rPr>
        <w:t>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b/>
          <w:i/>
          <w:color w:val="C00000"/>
        </w:rPr>
        <w:t>25.2</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00962089" w:rsidRPr="0080728B">
        <w:rPr>
          <w:rFonts w:ascii="Times New Roman" w:hAnsi="Times New Roman" w:cs="Times New Roman"/>
          <w:b/>
          <w:color w:val="C00000"/>
        </w:rPr>
        <w:t>]</w:t>
      </w:r>
      <w:r w:rsidRPr="0080728B">
        <w:rPr>
          <w:rFonts w:ascii="Times New Roman" w:hAnsi="Times New Roman" w:cs="Times New Roman"/>
        </w:rPr>
        <w:t xml:space="preserve">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w:t>
      </w:r>
      <w:r w:rsidR="0017692B" w:rsidRPr="0080728B">
        <w:rPr>
          <w:rFonts w:ascii="Times New Roman" w:hAnsi="Times New Roman" w:cs="Times New Roman"/>
        </w:rPr>
        <w:t xml:space="preserve">окончания </w:t>
      </w:r>
      <w:r w:rsidRPr="0080728B">
        <w:rPr>
          <w:rFonts w:ascii="Times New Roman" w:hAnsi="Times New Roman" w:cs="Times New Roman"/>
        </w:rPr>
        <w:t xml:space="preserve">выполнения Работ (последнего </w:t>
      </w:r>
      <w:r w:rsidR="00962089" w:rsidRPr="0080728B">
        <w:rPr>
          <w:rFonts w:ascii="Times New Roman" w:hAnsi="Times New Roman" w:cs="Times New Roman"/>
        </w:rPr>
        <w:t xml:space="preserve">Этапа </w:t>
      </w:r>
      <w:r w:rsidRPr="0080728B">
        <w:rPr>
          <w:rFonts w:ascii="Times New Roman" w:hAnsi="Times New Roman" w:cs="Times New Roman"/>
        </w:rPr>
        <w:t>Работ) по Договору. Срок действия банковской гарантии исполнения обязательств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окончания </w:t>
      </w:r>
      <w:r w:rsidR="00862B18" w:rsidRPr="0080728B">
        <w:rPr>
          <w:rFonts w:ascii="Times New Roman" w:hAnsi="Times New Roman" w:cs="Times New Roman"/>
        </w:rPr>
        <w:t>Срока действия банковской гарантии</w:t>
      </w:r>
      <w:r w:rsidRPr="0080728B">
        <w:rPr>
          <w:rFonts w:ascii="Times New Roman" w:hAnsi="Times New Roman" w:cs="Times New Roman"/>
        </w:rPr>
        <w:t>.</w:t>
      </w:r>
    </w:p>
    <w:p w14:paraId="790EE003" w14:textId="3641BB8D" w:rsidR="00F566FE" w:rsidRPr="0080728B" w:rsidRDefault="00F566FE" w:rsidP="0080728B">
      <w:pPr>
        <w:pStyle w:val="RUS11"/>
        <w:widowControl w:val="0"/>
        <w:rPr>
          <w:rFonts w:ascii="Times New Roman" w:hAnsi="Times New Roman" w:cs="Times New Roman"/>
        </w:rPr>
      </w:pPr>
      <w:bookmarkStart w:id="123" w:name="_Ref496718958"/>
      <w:r w:rsidRPr="0080728B">
        <w:rPr>
          <w:rFonts w:ascii="Times New Roman" w:hAnsi="Times New Roman" w:cs="Times New Roman"/>
        </w:rPr>
        <w:t xml:space="preserve">В случае если действие любой из вышеуказанных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истекает до фактического завершения Работ (последнего </w:t>
      </w:r>
      <w:r w:rsidR="0090404C" w:rsidRPr="0080728B">
        <w:rPr>
          <w:rFonts w:ascii="Times New Roman" w:hAnsi="Times New Roman" w:cs="Times New Roman"/>
        </w:rPr>
        <w:t xml:space="preserve">Этапа </w:t>
      </w:r>
      <w:r w:rsidRPr="0080728B">
        <w:rPr>
          <w:rFonts w:ascii="Times New Roman" w:hAnsi="Times New Roman" w:cs="Times New Roman"/>
        </w:rPr>
        <w:t xml:space="preserve">Работ), до окончания </w:t>
      </w:r>
      <w:r w:rsidR="002315E5" w:rsidRPr="0080728B">
        <w:rPr>
          <w:rFonts w:ascii="Times New Roman" w:hAnsi="Times New Roman" w:cs="Times New Roman"/>
        </w:rPr>
        <w:t>Срока действия банковской гарантии</w:t>
      </w:r>
      <w:r w:rsidRPr="0080728B">
        <w:rPr>
          <w:rFonts w:ascii="Times New Roman" w:hAnsi="Times New Roman" w:cs="Times New Roman"/>
        </w:rPr>
        <w:t xml:space="preserve"> или иных указанных в Договоре для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сроков, Подрядчик обеспечит предоставление не позднее, чем за 30 (тридцать) дней до истечения срока действия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другую (либо продленную)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взамен истекающей, которая будет удовлетворять требованиям Договора (условия и порядок согласования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удовлетворять требованиям Договора, установленным в отношении соответствующего вида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возвращает ранее предоставленную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 течение 5 (пяти) рабочих дней со дня предоставления Подрядчиком Заказчику новой </w:t>
      </w:r>
      <w:r w:rsidR="00DB02CA" w:rsidRPr="0080728B">
        <w:rPr>
          <w:rFonts w:ascii="Times New Roman" w:hAnsi="Times New Roman" w:cs="Times New Roman"/>
        </w:rPr>
        <w:t>Б</w:t>
      </w:r>
      <w:r w:rsidRPr="0080728B">
        <w:rPr>
          <w:rFonts w:ascii="Times New Roman" w:hAnsi="Times New Roman" w:cs="Times New Roman"/>
        </w:rPr>
        <w:t>анковской гарантии взамен истекающей.</w:t>
      </w:r>
      <w:bookmarkEnd w:id="123"/>
    </w:p>
    <w:p w14:paraId="4AB4CEF2" w14:textId="13B5C1D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рассматривает поступившую в качестве обеспечения исполнения Договора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 проверяет действительность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направляя запрос на подтверждение действительности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или информирует о недействительности представленной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w:t>
      </w:r>
      <w:r w:rsidRPr="0080728B">
        <w:rPr>
          <w:rFonts w:ascii="Times New Roman" w:hAnsi="Times New Roman" w:cs="Times New Roman"/>
        </w:rPr>
        <w:lastRenderedPageBreak/>
        <w:t xml:space="preserve">предоставленной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течение [3 (трех) рабочих дней] со дня получения такого запроса банком-гарантом. В случае непринятия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анковской гарантии Заказчик письменно уведомляет об этом Подрядчика с указанием причин такого отказа.</w:t>
      </w:r>
    </w:p>
    <w:p w14:paraId="1573FD7F" w14:textId="6CC503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предусмотренной в пунктах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25.1</w:t>
      </w:r>
      <w:r w:rsidR="00907D5D"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D09C4" w:rsidRPr="0080728B">
        <w:rPr>
          <w:rFonts w:ascii="Times New Roman" w:hAnsi="Times New Roman" w:cs="Times New Roman"/>
        </w:rPr>
        <w:t>-</w:t>
      </w:r>
      <w:r w:rsidR="00FF28CC"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w:t>
      </w:r>
      <w:r w:rsidRPr="0080728B">
        <w:rPr>
          <w:rFonts w:ascii="Times New Roman" w:hAnsi="Times New Roman" w:cs="Times New Roman"/>
          <w:b/>
          <w:i/>
          <w:color w:val="C00000"/>
        </w:rPr>
        <w:t xml:space="preserve">(условие необходимо привести в соответствие с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b/>
          <w:i/>
          <w:color w:val="C00000"/>
        </w:rPr>
        <w:t>25.1</w:t>
      </w:r>
      <w:r w:rsidR="003D6FA7"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91553" w:rsidRPr="0080728B">
        <w:rPr>
          <w:rFonts w:ascii="Times New Roman" w:hAnsi="Times New Roman" w:cs="Times New Roman"/>
          <w:b/>
          <w:i/>
          <w:color w:val="C00000"/>
        </w:rPr>
        <w:t>-</w:t>
      </w:r>
      <w:r w:rsidR="00FF28CC" w:rsidRPr="0080728B">
        <w:rPr>
          <w:rFonts w:ascii="Times New Roman" w:hAnsi="Times New Roman" w:cs="Times New Roman"/>
          <w:b/>
          <w:i/>
          <w:color w:val="C00000"/>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_Ref496718186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b/>
          <w:i/>
          <w:color w:val="C00000"/>
        </w:rPr>
        <w:t>25.3</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Pr="0080728B">
        <w:rPr>
          <w:rFonts w:ascii="Times New Roman" w:hAnsi="Times New Roman" w:cs="Times New Roman"/>
        </w:rPr>
        <w:t>,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неисполнения обязательств по предоставлению новой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 порядке и сроки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_Ref496718958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25.9</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DD0B3F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 отказаться от исполнения Договора в одностороннем порядке;</w:t>
      </w:r>
    </w:p>
    <w:p w14:paraId="6A953231" w14:textId="3F61AB05"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взыскать с Подрядчика штраф в размере 10 (десяти</w:t>
      </w:r>
      <w:r w:rsidR="00E84F4A" w:rsidRPr="0080728B">
        <w:rPr>
          <w:rFonts w:ascii="Times New Roman" w:hAnsi="Times New Roman" w:cs="Times New Roman"/>
        </w:rPr>
        <w:t>)</w:t>
      </w:r>
      <w:r w:rsidRPr="0080728B">
        <w:rPr>
          <w:rFonts w:ascii="Times New Roman" w:hAnsi="Times New Roman" w:cs="Times New Roman"/>
        </w:rPr>
        <w:t xml:space="preserve"> процентов от Цены Работ (пункт</w:t>
      </w:r>
      <w:r w:rsidR="00406C29" w:rsidRPr="0080728B">
        <w:rPr>
          <w:rFonts w:ascii="Times New Roman" w:hAnsi="Times New Roman" w:cs="Times New Roman"/>
        </w:rPr>
        <w:t xml:space="preserve"> </w:t>
      </w:r>
      <w:r w:rsidR="00406C29" w:rsidRPr="0080728B">
        <w:rPr>
          <w:rFonts w:ascii="Times New Roman" w:hAnsi="Times New Roman" w:cs="Times New Roman"/>
        </w:rPr>
        <w:fldChar w:fldCharType="begin"/>
      </w:r>
      <w:r w:rsidR="00406C29"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406C29" w:rsidRPr="0080728B">
        <w:rPr>
          <w:rFonts w:ascii="Times New Roman" w:hAnsi="Times New Roman" w:cs="Times New Roman"/>
        </w:rPr>
      </w:r>
      <w:r w:rsidR="00406C29" w:rsidRPr="0080728B">
        <w:rPr>
          <w:rFonts w:ascii="Times New Roman" w:hAnsi="Times New Roman" w:cs="Times New Roman"/>
        </w:rPr>
        <w:fldChar w:fldCharType="separate"/>
      </w:r>
      <w:r w:rsidR="0080728B" w:rsidRPr="0080728B">
        <w:rPr>
          <w:rFonts w:ascii="Times New Roman" w:hAnsi="Times New Roman" w:cs="Times New Roman"/>
        </w:rPr>
        <w:t>4.1</w:t>
      </w:r>
      <w:r w:rsidR="00406C29" w:rsidRPr="0080728B">
        <w:rPr>
          <w:rFonts w:ascii="Times New Roman" w:hAnsi="Times New Roman" w:cs="Times New Roman"/>
        </w:rPr>
        <w:fldChar w:fldCharType="end"/>
      </w:r>
      <w:r w:rsidRPr="0080728B">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Вышеуказанный штраф не взыскивается с Подрядчика исключительно в случае не предоставления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на сумму аванса, при этом за нарушение порядка и условий продления такой </w:t>
      </w:r>
      <w:r w:rsidR="00905688" w:rsidRPr="0080728B">
        <w:rPr>
          <w:rFonts w:ascii="Times New Roman" w:hAnsi="Times New Roman" w:cs="Times New Roman"/>
        </w:rPr>
        <w:t>Б</w:t>
      </w:r>
      <w:r w:rsidRPr="0080728B">
        <w:rPr>
          <w:rFonts w:ascii="Times New Roman" w:hAnsi="Times New Roman" w:cs="Times New Roman"/>
        </w:rPr>
        <w:t>анковской гарантии штраф взыскивается на общих основаниях;</w:t>
      </w:r>
    </w:p>
    <w:p w14:paraId="78B380BA" w14:textId="69E2BDDF"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При последующем предоставлении соответствующей </w:t>
      </w:r>
      <w:r w:rsidR="00905688" w:rsidRPr="0080728B">
        <w:rPr>
          <w:rFonts w:ascii="Times New Roman" w:hAnsi="Times New Roman" w:cs="Times New Roman"/>
        </w:rPr>
        <w:t>Б</w:t>
      </w:r>
      <w:r w:rsidRPr="0080728B">
        <w:rPr>
          <w:rFonts w:ascii="Times New Roman" w:hAnsi="Times New Roman" w:cs="Times New Roman"/>
        </w:rPr>
        <w:t>анковской гарантии возврат Гарантийного фонда производится в порядке и в срок, дополнительно согласованные Сторонами;</w:t>
      </w:r>
    </w:p>
    <w:p w14:paraId="195E543D" w14:textId="3A9AFBCA"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новой (продлению) </w:t>
      </w:r>
      <w:r w:rsidR="00905688" w:rsidRPr="0080728B">
        <w:rPr>
          <w:rFonts w:ascii="Times New Roman" w:hAnsi="Times New Roman" w:cs="Times New Roman"/>
        </w:rPr>
        <w:t>Б</w:t>
      </w:r>
      <w:r w:rsidRPr="0080728B">
        <w:rPr>
          <w:rFonts w:ascii="Times New Roman" w:hAnsi="Times New Roman" w:cs="Times New Roman"/>
        </w:rPr>
        <w:t>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52D25498" w14:textId="66BA3D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обеспечивает предоставление новой </w:t>
      </w:r>
      <w:r w:rsidR="00905688" w:rsidRPr="0080728B">
        <w:rPr>
          <w:rFonts w:ascii="Times New Roman" w:hAnsi="Times New Roman" w:cs="Times New Roman"/>
        </w:rPr>
        <w:t>Б</w:t>
      </w:r>
      <w:r w:rsidRPr="0080728B">
        <w:rPr>
          <w:rFonts w:ascii="Times New Roman" w:hAnsi="Times New Roman" w:cs="Times New Roman"/>
        </w:rPr>
        <w:t>анковской гарантии, которая будет удовлетворять требованиям Договора, в следующих случаях:</w:t>
      </w:r>
    </w:p>
    <w:p w14:paraId="6A041A0B" w14:textId="2D267693"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если в процессе исполнения Договора становится очевидным, что срок действия любой из </w:t>
      </w:r>
      <w:r w:rsidR="00905688" w:rsidRPr="0080728B">
        <w:rPr>
          <w:rFonts w:ascii="Times New Roman" w:hAnsi="Times New Roman" w:cs="Times New Roman"/>
        </w:rPr>
        <w:t>Б</w:t>
      </w:r>
      <w:r w:rsidRPr="0080728B">
        <w:rPr>
          <w:rFonts w:ascii="Times New Roman" w:hAnsi="Times New Roman" w:cs="Times New Roman"/>
        </w:rPr>
        <w:t xml:space="preserve">анковских гарантий может истечь ранее, чем через 30 (тридцать) дней после предполагаемой даты завершения Работ, окончания </w:t>
      </w:r>
      <w:r w:rsidR="00F63B4A" w:rsidRPr="0080728B">
        <w:rPr>
          <w:rFonts w:ascii="Times New Roman" w:hAnsi="Times New Roman" w:cs="Times New Roman"/>
        </w:rPr>
        <w:t>Срока действия банковской гарантии</w:t>
      </w:r>
      <w:r w:rsidR="00271BC3" w:rsidRPr="0080728B">
        <w:rPr>
          <w:rFonts w:ascii="Times New Roman" w:hAnsi="Times New Roman" w:cs="Times New Roman"/>
        </w:rPr>
        <w:t xml:space="preserve"> </w:t>
      </w:r>
      <w:r w:rsidRPr="0080728B">
        <w:rPr>
          <w:rFonts w:ascii="Times New Roman" w:hAnsi="Times New Roman" w:cs="Times New Roman"/>
        </w:rPr>
        <w:t xml:space="preserve">или иных указанных в Договоре для </w:t>
      </w:r>
      <w:r w:rsidR="00905688" w:rsidRPr="0080728B">
        <w:rPr>
          <w:rFonts w:ascii="Times New Roman" w:hAnsi="Times New Roman" w:cs="Times New Roman"/>
        </w:rPr>
        <w:t>Б</w:t>
      </w:r>
      <w:r w:rsidRPr="0080728B">
        <w:rPr>
          <w:rFonts w:ascii="Times New Roman" w:hAnsi="Times New Roman" w:cs="Times New Roman"/>
        </w:rPr>
        <w:t>анковских гарантий сроков.</w:t>
      </w:r>
    </w:p>
    <w:p w14:paraId="3A67F522" w14:textId="03EEDC6D"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(или продленной) </w:t>
      </w:r>
      <w:proofErr w:type="gramStart"/>
      <w:r w:rsidR="00905688" w:rsidRPr="0080728B">
        <w:rPr>
          <w:rFonts w:ascii="Times New Roman" w:hAnsi="Times New Roman" w:cs="Times New Roman"/>
        </w:rPr>
        <w:t>Б</w:t>
      </w:r>
      <w:r w:rsidRPr="0080728B">
        <w:rPr>
          <w:rFonts w:ascii="Times New Roman" w:hAnsi="Times New Roman" w:cs="Times New Roman"/>
        </w:rPr>
        <w:t>анковской гарантии</w:t>
      </w:r>
      <w:proofErr w:type="gramEnd"/>
      <w:r w:rsidRPr="0080728B">
        <w:rPr>
          <w:rFonts w:ascii="Times New Roman" w:hAnsi="Times New Roman" w:cs="Times New Roman"/>
        </w:rPr>
        <w:t xml:space="preserve"> взамен истекающей в срок не позднее, чем за 30 (тридцать) дней до истечения срока действия предыдущей </w:t>
      </w:r>
      <w:r w:rsidR="00905688" w:rsidRPr="0080728B">
        <w:rPr>
          <w:rFonts w:ascii="Times New Roman" w:hAnsi="Times New Roman" w:cs="Times New Roman"/>
        </w:rPr>
        <w:t>Б</w:t>
      </w:r>
      <w:r w:rsidRPr="0080728B">
        <w:rPr>
          <w:rFonts w:ascii="Times New Roman" w:hAnsi="Times New Roman" w:cs="Times New Roman"/>
        </w:rPr>
        <w:t>анковской гарантии.</w:t>
      </w:r>
    </w:p>
    <w:p w14:paraId="4133EAB9"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7FC09F15" w14:textId="586F99FC"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другого банка-гаранта, лицензия </w:t>
      </w:r>
      <w:proofErr w:type="gramStart"/>
      <w:r w:rsidRPr="0080728B">
        <w:rPr>
          <w:rFonts w:ascii="Times New Roman" w:hAnsi="Times New Roman" w:cs="Times New Roman"/>
        </w:rPr>
        <w:t>на осуществление</w:t>
      </w:r>
      <w:proofErr w:type="gramEnd"/>
      <w:r w:rsidRPr="0080728B">
        <w:rPr>
          <w:rFonts w:ascii="Times New Roman" w:hAnsi="Times New Roman" w:cs="Times New Roman"/>
        </w:rPr>
        <w:t xml:space="preserve"> банковских операций которого не будет отозвана на момент предоставления </w:t>
      </w:r>
      <w:r w:rsidR="00905688" w:rsidRPr="0080728B">
        <w:rPr>
          <w:rFonts w:ascii="Times New Roman" w:hAnsi="Times New Roman" w:cs="Times New Roman"/>
        </w:rPr>
        <w:t>Б</w:t>
      </w:r>
      <w:r w:rsidRPr="0080728B">
        <w:rPr>
          <w:rFonts w:ascii="Times New Roman" w:hAnsi="Times New Roman" w:cs="Times New Roman"/>
        </w:rPr>
        <w:t>анковской гарантии Заказчику, в срок не позднее, чем через 30 (тридцать) дней после получения соответствующего требования от Заказчика.</w:t>
      </w:r>
    </w:p>
    <w:p w14:paraId="1BA3EDB4" w14:textId="7C8E788B"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После предоставления Подрядчиком Заказчику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 </w:t>
      </w:r>
      <w:r w:rsidRPr="0080728B">
        <w:rPr>
          <w:rFonts w:ascii="Times New Roman" w:hAnsi="Times New Roman" w:cs="Times New Roman"/>
        </w:rPr>
        <w:lastRenderedPageBreak/>
        <w:t xml:space="preserve">течение 5 (пяти) рабочих дней вернет предыдущую </w:t>
      </w:r>
      <w:r w:rsidR="00905688" w:rsidRPr="0080728B">
        <w:rPr>
          <w:rFonts w:ascii="Times New Roman" w:hAnsi="Times New Roman" w:cs="Times New Roman"/>
        </w:rPr>
        <w:t>Б</w:t>
      </w:r>
      <w:r w:rsidRPr="0080728B">
        <w:rPr>
          <w:rFonts w:ascii="Times New Roman" w:hAnsi="Times New Roman" w:cs="Times New Roman"/>
        </w:rPr>
        <w:t>анковскую гарантию.</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24" w:name="_Ref500770688"/>
      <w:bookmarkStart w:id="125" w:name="_Toc504140786"/>
      <w:bookmarkStart w:id="126" w:name="_Toc518653276"/>
      <w:r w:rsidRPr="0080728B">
        <w:rPr>
          <w:rFonts w:ascii="Times New Roman" w:hAnsi="Times New Roman" w:cs="Times New Roman"/>
        </w:rPr>
        <w:t>Обстоятельства непреодолимой силы</w:t>
      </w:r>
      <w:bookmarkEnd w:id="124"/>
      <w:bookmarkEnd w:id="125"/>
      <w:bookmarkEnd w:id="126"/>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27"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27"/>
    </w:p>
    <w:p w14:paraId="4FC9C6A7" w14:textId="7F3856F1" w:rsidR="009A6F15" w:rsidRPr="0080728B" w:rsidRDefault="00D94937" w:rsidP="0080728B">
      <w:pPr>
        <w:pStyle w:val="RUS11"/>
        <w:widowControl w:val="0"/>
        <w:rPr>
          <w:rFonts w:ascii="Times New Roman" w:hAnsi="Times New Roman" w:cs="Times New Roman"/>
        </w:rPr>
      </w:pPr>
      <w:bookmarkStart w:id="128"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80728B" w:rsidRPr="0080728B">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28"/>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6B1177EF"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832FE2B"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 xml:space="preserve">м </w:t>
      </w:r>
      <w:r w:rsidR="00D94937" w:rsidRPr="0080728B">
        <w:rPr>
          <w:rFonts w:ascii="Times New Roman" w:hAnsi="Times New Roman" w:cs="Times New Roman"/>
        </w:rPr>
        <w:lastRenderedPageBreak/>
        <w:t>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29" w:name="_Toc504140787"/>
      <w:bookmarkStart w:id="130"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29"/>
      <w:bookmarkEnd w:id="130"/>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31" w:name="_Toc504140788"/>
      <w:bookmarkStart w:id="132" w:name="_Toc518653278"/>
      <w:bookmarkStart w:id="133" w:name="_Ref493722501"/>
      <w:r w:rsidRPr="0080728B">
        <w:rPr>
          <w:rFonts w:ascii="Times New Roman" w:hAnsi="Times New Roman" w:cs="Times New Roman"/>
        </w:rPr>
        <w:t>Конфиденциальность</w:t>
      </w:r>
      <w:bookmarkEnd w:id="131"/>
      <w:bookmarkEnd w:id="132"/>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proofErr w:type="gramStart"/>
      <w:r w:rsidRPr="0080728B">
        <w:rPr>
          <w:rFonts w:ascii="Times New Roman" w:hAnsi="Times New Roman" w:cs="Times New Roman"/>
        </w:rPr>
        <w:t xml:space="preserve">документы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w:t>
      </w:r>
      <w:r w:rsidRPr="0080728B">
        <w:rPr>
          <w:rFonts w:ascii="Times New Roman" w:hAnsi="Times New Roman" w:cs="Times New Roman"/>
        </w:rPr>
        <w:lastRenderedPageBreak/>
        <w:t>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34" w:name="_Toc504140789"/>
      <w:bookmarkStart w:id="135" w:name="_Toc518653279"/>
      <w:bookmarkEnd w:id="133"/>
      <w:r w:rsidRPr="0080728B">
        <w:rPr>
          <w:rFonts w:ascii="Times New Roman" w:hAnsi="Times New Roman" w:cs="Times New Roman"/>
        </w:rPr>
        <w:t>Толкование</w:t>
      </w:r>
      <w:bookmarkEnd w:id="134"/>
      <w:bookmarkEnd w:id="135"/>
    </w:p>
    <w:p w14:paraId="7795DE58" w14:textId="77777777" w:rsidR="00F62AC9" w:rsidRPr="0080728B" w:rsidRDefault="00F62AC9" w:rsidP="0080728B">
      <w:pPr>
        <w:pStyle w:val="RUS11"/>
        <w:widowControl w:val="0"/>
        <w:rPr>
          <w:rFonts w:ascii="Times New Roman" w:hAnsi="Times New Roman" w:cs="Times New Roman"/>
        </w:rPr>
      </w:pPr>
      <w:bookmarkStart w:id="136"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37"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37"/>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38" w:name="_Toc504140790"/>
      <w:bookmarkStart w:id="139" w:name="_Ref513222668"/>
      <w:bookmarkStart w:id="140" w:name="_Toc518653280"/>
      <w:r w:rsidRPr="0080728B">
        <w:rPr>
          <w:rFonts w:ascii="Times New Roman" w:hAnsi="Times New Roman" w:cs="Times New Roman"/>
        </w:rPr>
        <w:t>Уведомления</w:t>
      </w:r>
      <w:bookmarkEnd w:id="136"/>
      <w:bookmarkEnd w:id="138"/>
      <w:bookmarkEnd w:id="139"/>
      <w:bookmarkEnd w:id="140"/>
    </w:p>
    <w:p w14:paraId="4CE0C3E6" w14:textId="77777777" w:rsidR="006D7D13" w:rsidRPr="0080728B" w:rsidRDefault="006D7D13" w:rsidP="0080728B">
      <w:pPr>
        <w:pStyle w:val="RUS11"/>
        <w:widowControl w:val="0"/>
        <w:rPr>
          <w:rFonts w:ascii="Times New Roman" w:hAnsi="Times New Roman" w:cs="Times New Roman"/>
        </w:rPr>
      </w:pPr>
      <w:bookmarkStart w:id="141"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41"/>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42" w:name="_Ref496197109"/>
      <w:r w:rsidRPr="0080728B">
        <w:rPr>
          <w:rFonts w:ascii="Times New Roman" w:hAnsi="Times New Roman" w:cs="Times New Roman"/>
        </w:rPr>
        <w:lastRenderedPageBreak/>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42"/>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768"/>
        <w:gridCol w:w="4514"/>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Заказчика</w:t>
            </w:r>
            <w:proofErr w:type="spellEnd"/>
            <w:r w:rsidRPr="0080728B">
              <w:rPr>
                <w:rFonts w:ascii="Times New Roman" w:hAnsi="Times New Roman" w:cs="Times New Roman"/>
                <w:i/>
                <w:sz w:val="22"/>
                <w:szCs w:val="22"/>
                <w:lang w:val="en-US" w:eastAsia="en-US"/>
              </w:rPr>
              <w:t>:</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Подрядчика</w:t>
            </w:r>
            <w:proofErr w:type="spellEnd"/>
            <w:r w:rsidRPr="0080728B">
              <w:rPr>
                <w:rFonts w:ascii="Times New Roman" w:hAnsi="Times New Roman" w:cs="Times New Roman"/>
                <w:i/>
                <w:sz w:val="22"/>
                <w:szCs w:val="22"/>
                <w:lang w:val="en-US" w:eastAsia="en-US"/>
              </w:rPr>
              <w:t>:</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59AF17A6"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2D2B13B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8A0609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BA59C0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4B5E9978" w14:textId="46AF8F7C"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073278F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36579C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A2B4FD0" w14:textId="77777777" w:rsidR="006D7D13"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4AA1CF1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C9311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7122B59D" w14:textId="5820591E"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7120A398" w:rsidR="009C1667" w:rsidRPr="0080728B" w:rsidRDefault="009C1667" w:rsidP="0080728B">
      <w:pPr>
        <w:pStyle w:val="RUS11"/>
        <w:widowControl w:val="0"/>
        <w:rPr>
          <w:rFonts w:ascii="Times New Roman" w:hAnsi="Times New Roman" w:cs="Times New Roman"/>
        </w:rPr>
      </w:pPr>
      <w:bookmarkStart w:id="143"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43"/>
    </w:p>
    <w:p w14:paraId="36BEA947" w14:textId="0C30FA3B" w:rsidR="00773754" w:rsidRPr="0080728B" w:rsidRDefault="00773754" w:rsidP="0080728B">
      <w:pPr>
        <w:pStyle w:val="RUS11"/>
        <w:widowControl w:val="0"/>
        <w:rPr>
          <w:rFonts w:ascii="Times New Roman" w:hAnsi="Times New Roman" w:cs="Times New Roman"/>
        </w:rPr>
      </w:pPr>
      <w:bookmarkStart w:id="144"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80728B" w:rsidRPr="0080728B">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xml:space="preserve">,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w:t>
      </w:r>
      <w:r w:rsidRPr="0080728B">
        <w:rPr>
          <w:rFonts w:ascii="Times New Roman" w:hAnsi="Times New Roman" w:cs="Times New Roman"/>
        </w:rPr>
        <w:lastRenderedPageBreak/>
        <w:t>позднее 1 (одного) рабочего дня с момента наступления любого из следующих событий:</w:t>
      </w:r>
      <w:bookmarkEnd w:id="144"/>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45" w:name="_Ref500770497"/>
      <w:bookmarkStart w:id="146" w:name="_Toc504140791"/>
      <w:bookmarkStart w:id="147" w:name="_Toc518653281"/>
      <w:r w:rsidRPr="0080728B">
        <w:rPr>
          <w:rFonts w:ascii="Times New Roman" w:hAnsi="Times New Roman" w:cs="Times New Roman"/>
        </w:rPr>
        <w:t>Порядок прохождения Экспертизы</w:t>
      </w:r>
      <w:r w:rsidRPr="0080728B">
        <w:rPr>
          <w:rStyle w:val="aa"/>
          <w:rFonts w:ascii="Times New Roman" w:hAnsi="Times New Roman" w:cs="Times New Roman"/>
          <w:color w:val="C00000"/>
        </w:rPr>
        <w:footnoteReference w:id="6"/>
      </w:r>
      <w:bookmarkEnd w:id="145"/>
      <w:bookmarkEnd w:id="146"/>
      <w:bookmarkEnd w:id="147"/>
    </w:p>
    <w:p w14:paraId="797650F9" w14:textId="49B95CE6"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w:t>
      </w:r>
      <w:r w:rsidRPr="0080728B">
        <w:rPr>
          <w:rFonts w:ascii="Times New Roman" w:hAnsi="Times New Roman" w:cs="Times New Roman"/>
        </w:rPr>
        <w:t>на</w:t>
      </w:r>
      <w:proofErr w:type="gramEnd"/>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 xml:space="preserve">за </w:t>
      </w:r>
      <w:r w:rsidRPr="0080728B">
        <w:rPr>
          <w:rFonts w:ascii="Times New Roman" w:hAnsi="Times New Roman" w:cs="Times New Roman"/>
        </w:rPr>
        <w:lastRenderedPageBreak/>
        <w:t>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4DFC4E39"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80728B" w:rsidRPr="0080728B">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77777777" w:rsidR="00606AF8" w:rsidRPr="0080728B" w:rsidRDefault="00606AF8" w:rsidP="0080728B">
      <w:pPr>
        <w:pStyle w:val="RUS1"/>
        <w:widowControl w:val="0"/>
        <w:spacing w:before="0"/>
        <w:rPr>
          <w:rFonts w:ascii="Times New Roman" w:hAnsi="Times New Roman" w:cs="Times New Roman"/>
        </w:rPr>
      </w:pPr>
      <w:bookmarkStart w:id="148" w:name="_Ref500768055"/>
      <w:bookmarkStart w:id="149" w:name="_Toc504140792"/>
      <w:bookmarkStart w:id="150" w:name="_Toc518653282"/>
      <w:r w:rsidRPr="0080728B">
        <w:rPr>
          <w:rFonts w:ascii="Times New Roman" w:hAnsi="Times New Roman" w:cs="Times New Roman"/>
        </w:rPr>
        <w:t>Авторский надзор</w:t>
      </w:r>
      <w:r w:rsidRPr="0080728B">
        <w:rPr>
          <w:rStyle w:val="aa"/>
          <w:rFonts w:ascii="Times New Roman" w:hAnsi="Times New Roman" w:cs="Times New Roman"/>
          <w:color w:val="C00000"/>
        </w:rPr>
        <w:footnoteReference w:id="7"/>
      </w:r>
      <w:bookmarkEnd w:id="148"/>
      <w:bookmarkEnd w:id="149"/>
      <w:bookmarkEnd w:id="150"/>
    </w:p>
    <w:p w14:paraId="023CC654" w14:textId="30D5304A" w:rsidR="00CA6CF8" w:rsidRPr="0080728B" w:rsidRDefault="00606AF8" w:rsidP="0080728B">
      <w:pPr>
        <w:pStyle w:val="RUS11"/>
        <w:widowControl w:val="0"/>
        <w:rPr>
          <w:rFonts w:ascii="Times New Roman" w:hAnsi="Times New Roman" w:cs="Times New Roman"/>
        </w:rPr>
      </w:pPr>
      <w:bookmarkStart w:id="151"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Pr="0080728B">
        <w:rPr>
          <w:rFonts w:ascii="Times New Roman" w:hAnsi="Times New Roman" w:cs="Times New Roman"/>
          <w:vertAlign w:val="superscript"/>
        </w:rPr>
        <w:footnoteReference w:id="8"/>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53" w:name="_Toc504140793"/>
      <w:bookmarkEnd w:id="151"/>
    </w:p>
    <w:p w14:paraId="5E1796E5" w14:textId="70913A50" w:rsidR="006D7D13" w:rsidRPr="0080728B" w:rsidRDefault="00D571C7" w:rsidP="0080728B">
      <w:pPr>
        <w:pStyle w:val="RUS1"/>
        <w:widowControl w:val="0"/>
        <w:spacing w:before="0"/>
        <w:rPr>
          <w:rFonts w:ascii="Times New Roman" w:hAnsi="Times New Roman" w:cs="Times New Roman"/>
        </w:rPr>
      </w:pPr>
      <w:bookmarkStart w:id="154" w:name="_Toc518653283"/>
      <w:r w:rsidRPr="0080728B">
        <w:rPr>
          <w:rFonts w:ascii="Times New Roman" w:hAnsi="Times New Roman" w:cs="Times New Roman"/>
        </w:rPr>
        <w:t>Заключительные положения</w:t>
      </w:r>
      <w:bookmarkEnd w:id="153"/>
      <w:bookmarkEnd w:id="154"/>
    </w:p>
    <w:p w14:paraId="4A04AA01" w14:textId="527F723F"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вступает в силу с момента его подписания обеими Сторонами </w:t>
      </w:r>
      <w:r w:rsidR="0046052B" w:rsidRPr="0080728B">
        <w:rPr>
          <w:rFonts w:ascii="Times New Roman" w:hAnsi="Times New Roman" w:cs="Times New Roman"/>
        </w:rPr>
        <w:t>[</w:t>
      </w:r>
      <w:r w:rsidRPr="0080728B">
        <w:rPr>
          <w:rFonts w:ascii="Times New Roman" w:hAnsi="Times New Roman" w:cs="Times New Roman"/>
        </w:rPr>
        <w:t xml:space="preserve">и предоставления Заказчику от Подрядчика </w:t>
      </w:r>
      <w:r w:rsidR="00905688" w:rsidRPr="0080728B">
        <w:rPr>
          <w:rFonts w:ascii="Times New Roman" w:hAnsi="Times New Roman" w:cs="Times New Roman"/>
        </w:rPr>
        <w:t>Б</w:t>
      </w:r>
      <w:r w:rsidR="007D2A4C" w:rsidRPr="0080728B">
        <w:rPr>
          <w:rFonts w:ascii="Times New Roman" w:hAnsi="Times New Roman" w:cs="Times New Roman"/>
        </w:rPr>
        <w:t xml:space="preserve">анковских </w:t>
      </w:r>
      <w:r w:rsidR="00807901" w:rsidRPr="0080728B">
        <w:rPr>
          <w:rFonts w:ascii="Times New Roman" w:hAnsi="Times New Roman" w:cs="Times New Roman"/>
        </w:rPr>
        <w:t xml:space="preserve">гарантий в соответствии с </w:t>
      </w:r>
      <w:r w:rsidR="00EB7831" w:rsidRPr="0080728B">
        <w:rPr>
          <w:rFonts w:ascii="Times New Roman" w:hAnsi="Times New Roman" w:cs="Times New Roman"/>
        </w:rPr>
        <w:t>под</w:t>
      </w:r>
      <w:r w:rsidR="00807901" w:rsidRPr="0080728B">
        <w:rPr>
          <w:rFonts w:ascii="Times New Roman" w:hAnsi="Times New Roman" w:cs="Times New Roman"/>
        </w:rPr>
        <w:t xml:space="preserve">разделом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_Ref496635389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w:t>
      </w:r>
      <w:r w:rsidR="00907D5D" w:rsidRPr="0080728B">
        <w:rPr>
          <w:rFonts w:ascii="Times New Roman" w:hAnsi="Times New Roman" w:cs="Times New Roman"/>
        </w:rPr>
        <w:fldChar w:fldCharType="end"/>
      </w:r>
      <w:r w:rsidR="00111FD9" w:rsidRPr="0080728B">
        <w:rPr>
          <w:rFonts w:ascii="Times New Roman" w:hAnsi="Times New Roman" w:cs="Times New Roman"/>
        </w:rPr>
        <w:t xml:space="preserve"> </w:t>
      </w:r>
      <w:r w:rsidRPr="0080728B">
        <w:rPr>
          <w:rFonts w:ascii="Times New Roman" w:hAnsi="Times New Roman" w:cs="Times New Roman"/>
        </w:rPr>
        <w:t>Договора.</w:t>
      </w:r>
      <w:r w:rsidR="009464A9" w:rsidRPr="0080728B">
        <w:rPr>
          <w:rFonts w:ascii="Times New Roman" w:hAnsi="Times New Roman" w:cs="Times New Roman"/>
        </w:rPr>
        <w:t xml:space="preserve"> </w:t>
      </w:r>
      <w:r w:rsidRPr="0080728B">
        <w:rPr>
          <w:rFonts w:ascii="Times New Roman" w:hAnsi="Times New Roman" w:cs="Times New Roman"/>
        </w:rPr>
        <w:t>Предоставление указа</w:t>
      </w:r>
      <w:r w:rsidR="007D2A4C" w:rsidRPr="0080728B">
        <w:rPr>
          <w:rFonts w:ascii="Times New Roman" w:hAnsi="Times New Roman" w:cs="Times New Roman"/>
        </w:rPr>
        <w:t>нных гарантий</w:t>
      </w:r>
      <w:r w:rsidRPr="0080728B">
        <w:rPr>
          <w:rFonts w:ascii="Times New Roman" w:hAnsi="Times New Roman" w:cs="Times New Roman"/>
        </w:rPr>
        <w:t xml:space="preserve"> является первым</w:t>
      </w:r>
      <w:r w:rsidR="00807901" w:rsidRPr="0080728B">
        <w:rPr>
          <w:rFonts w:ascii="Times New Roman" w:hAnsi="Times New Roman" w:cs="Times New Roman"/>
        </w:rPr>
        <w:t xml:space="preserve"> юридически значимым действием</w:t>
      </w:r>
      <w:r w:rsidR="0046052B" w:rsidRPr="0080728B">
        <w:rPr>
          <w:rFonts w:ascii="Times New Roman" w:hAnsi="Times New Roman" w:cs="Times New Roman"/>
        </w:rPr>
        <w:t>]</w:t>
      </w:r>
      <w:r w:rsidR="00807901" w:rsidRPr="0080728B">
        <w:rPr>
          <w:rFonts w:ascii="Times New Roman" w:hAnsi="Times New Roman" w:cs="Times New Roman"/>
        </w:rPr>
        <w:t>.</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80728B">
      <w:pPr>
        <w:pStyle w:val="RUS11"/>
        <w:widowControl w:val="0"/>
        <w:rPr>
          <w:rFonts w:ascii="Times New Roman" w:hAnsi="Times New Roman" w:cs="Times New Roman"/>
        </w:rPr>
      </w:pPr>
      <w:bookmarkStart w:id="155"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55"/>
    </w:p>
    <w:p w14:paraId="686FB731"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 xml:space="preserve">В случае приостановки выполнения </w:t>
      </w:r>
      <w:r w:rsidR="00532DE3" w:rsidRPr="0080728B">
        <w:rPr>
          <w:rFonts w:ascii="Times New Roman" w:hAnsi="Times New Roman" w:cs="Times New Roman"/>
        </w:rPr>
        <w:lastRenderedPageBreak/>
        <w:t>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lastRenderedPageBreak/>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77777777" w:rsidR="0001557F"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56" w:name="_Toc504140794"/>
      <w:bookmarkStart w:id="157" w:name="_Toc518653284"/>
      <w:r w:rsidRPr="0080728B">
        <w:rPr>
          <w:rFonts w:ascii="Times New Roman" w:hAnsi="Times New Roman" w:cs="Times New Roman"/>
        </w:rPr>
        <w:t>Перечень документов, прилагаемых к настоящему Договору</w:t>
      </w:r>
      <w:bookmarkEnd w:id="156"/>
      <w:bookmarkEnd w:id="157"/>
    </w:p>
    <w:p w14:paraId="210CAE04" w14:textId="0CCBE53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6D454ACC" w14:textId="5BAA7022"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4140C28" w14:textId="7B70DC27"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8F22E4B" w14:textId="20F4EC46"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531049F2" w14:textId="2F7DF5D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1D596197" w14:textId="1B97AA4A"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75251CC" w14:textId="550B00B2"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RefSCH8_1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Форма Банковской гарантии на возврат авансового платежа</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0B18610F" w14:textId="4FAF3AE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RefSCH9_1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3F9EA3C9" w14:textId="766DCA5E"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RefSCH10_1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Fonts w:ascii="Times New Roman" w:hAnsi="Times New Roman" w:cs="Times New Roman"/>
          <w:b/>
          <w:sz w:val="22"/>
          <w:szCs w:val="22"/>
        </w:rPr>
        <w:t>Форма Банковской гарантии на надлежащее исполнение обязательств</w:t>
      </w:r>
      <w:r w:rsidR="005A3588" w:rsidRPr="0080728B">
        <w:rPr>
          <w:rFonts w:ascii="Times New Roman" w:hAnsi="Times New Roman" w:cs="Times New Roman"/>
          <w:b/>
          <w:sz w:val="22"/>
          <w:szCs w:val="22"/>
        </w:rPr>
        <w:br/>
        <w:t>в Гарантийный период</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17FCE8A" w14:textId="7F5F461B"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10</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RefSCH11_1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3895CECE" w14:textId="334CD39A"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11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RefSCH12_1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7301A72" w14:textId="22A22066" w:rsidR="00A4055E" w:rsidRPr="0080728B" w:rsidRDefault="00465B1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A4055E" w:rsidRPr="0080728B">
        <w:rPr>
          <w:rFonts w:ascii="Times New Roman" w:hAnsi="Times New Roman" w:cs="Times New Roman"/>
          <w:sz w:val="22"/>
          <w:szCs w:val="22"/>
        </w:rPr>
        <w:t xml:space="preserve"> </w:t>
      </w:r>
      <w:r w:rsidR="00A4055E" w:rsidRPr="0080728B">
        <w:rPr>
          <w:rFonts w:ascii="Times New Roman" w:hAnsi="Times New Roman" w:cs="Times New Roman"/>
          <w:sz w:val="22"/>
          <w:szCs w:val="22"/>
        </w:rPr>
        <w:fldChar w:fldCharType="begin"/>
      </w:r>
      <w:r w:rsidR="00A4055E" w:rsidRPr="0080728B">
        <w:rPr>
          <w:rFonts w:ascii="Times New Roman" w:hAnsi="Times New Roman" w:cs="Times New Roman"/>
          <w:sz w:val="22"/>
          <w:szCs w:val="22"/>
        </w:rPr>
        <w:instrText xml:space="preserve"> REF RefSCH12_No \h </w:instrText>
      </w:r>
      <w:r w:rsidR="0080728B" w:rsidRPr="0080728B">
        <w:rPr>
          <w:rFonts w:ascii="Times New Roman" w:hAnsi="Times New Roman" w:cs="Times New Roman"/>
          <w:sz w:val="22"/>
          <w:szCs w:val="22"/>
        </w:rPr>
        <w:instrText xml:space="preserve"> \* MERGEFORMAT </w:instrText>
      </w:r>
      <w:r w:rsidR="00A4055E" w:rsidRPr="0080728B">
        <w:rPr>
          <w:rFonts w:ascii="Times New Roman" w:hAnsi="Times New Roman" w:cs="Times New Roman"/>
          <w:sz w:val="22"/>
          <w:szCs w:val="22"/>
        </w:rPr>
      </w:r>
      <w:r w:rsidR="00A4055E"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12</w:t>
      </w:r>
      <w:r w:rsidR="00A4055E" w:rsidRPr="0080728B">
        <w:rPr>
          <w:rFonts w:ascii="Times New Roman" w:hAnsi="Times New Roman" w:cs="Times New Roman"/>
          <w:sz w:val="22"/>
          <w:szCs w:val="22"/>
        </w:rPr>
        <w:fldChar w:fldCharType="end"/>
      </w:r>
      <w:r w:rsidR="00A4055E"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RefSCH13_1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Календарный график выполнения работ</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0CBAEF5" w14:textId="73D726A7" w:rsidR="00A4055E"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13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4A2C61">
        <w:rPr>
          <w:rFonts w:ascii="Times New Roman" w:eastAsia="Times New Roman" w:hAnsi="Times New Roman" w:cs="Times New Roman"/>
          <w:b/>
          <w:sz w:val="22"/>
          <w:szCs w:val="22"/>
          <w:highlight w:val="cyan"/>
        </w:rPr>
        <w:t>Методика определения коэффициента частоты травм с утратой трудоспособности (LTIFR)организациями Группы для целей бизнес-плани</w:t>
      </w:r>
      <w:r w:rsidR="005A3588">
        <w:rPr>
          <w:rFonts w:ascii="Times New Roman" w:eastAsia="Times New Roman" w:hAnsi="Times New Roman" w:cs="Times New Roman"/>
          <w:b/>
          <w:sz w:val="22"/>
          <w:szCs w:val="22"/>
          <w:highlight w:val="cyan"/>
        </w:rPr>
        <w:t xml:space="preserve">рования и </w:t>
      </w:r>
      <w:r w:rsidR="005A3588">
        <w:rPr>
          <w:rFonts w:ascii="Times New Roman" w:eastAsia="Times New Roman" w:hAnsi="Times New Roman" w:cs="Times New Roman"/>
          <w:b/>
          <w:sz w:val="22"/>
          <w:szCs w:val="22"/>
          <w:highlight w:val="cyan"/>
        </w:rPr>
        <w:lastRenderedPageBreak/>
        <w:t>подготовки отчетности</w:t>
      </w:r>
      <w:r w:rsidR="005A3588" w:rsidRPr="004A2C61">
        <w:rPr>
          <w:rFonts w:ascii="Times New Roman" w:eastAsia="Times New Roman" w:hAnsi="Times New Roman" w:cs="Times New Roman"/>
          <w:b/>
          <w:sz w:val="22"/>
          <w:szCs w:val="22"/>
          <w:highlight w:val="cyan"/>
        </w:rPr>
        <w:t>.</w:t>
      </w:r>
    </w:p>
    <w:p w14:paraId="7EBE87E3" w14:textId="77777777" w:rsidR="004E72A7" w:rsidRPr="0080728B" w:rsidRDefault="004E72A7" w:rsidP="0080728B">
      <w:pPr>
        <w:widowControl w:val="0"/>
        <w:jc w:val="both"/>
        <w:rPr>
          <w:rFonts w:ascii="Times New Roman" w:hAnsi="Times New Roman" w:cs="Times New Roman"/>
          <w:sz w:val="22"/>
          <w:szCs w:val="22"/>
        </w:rPr>
      </w:pP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58" w:name="_Toc504140795"/>
      <w:bookmarkStart w:id="159"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58"/>
      <w:bookmarkEnd w:id="159"/>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00DAF170"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6A6D18A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76586728"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387A6BAF" w14:textId="7EB6C466"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B81DFAE" w14:textId="449984C0"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506EFE83" w14:textId="508691CA"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D26BB6F" w14:textId="5593DCA1"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1F174FA" w14:textId="2483FC0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2CDDE287"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57482DFB"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0718E754"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616F3FA1" w14:textId="766990A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3E8F396" w14:textId="4AE05D1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1AD56AC8" w14:textId="1C61361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86E315C" w14:textId="5865FE2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6683A77" w14:textId="5BD4158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797A8DE" w14:textId="724AC371" w:rsidR="001A03EB" w:rsidRPr="0080728B" w:rsidRDefault="001A03EB" w:rsidP="0080728B">
            <w:pPr>
              <w:widowControl w:val="0"/>
              <w:tabs>
                <w:tab w:val="left" w:pos="3696"/>
              </w:tabs>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60F476A" w14:textId="77777777" w:rsidR="00C620F1" w:rsidRPr="0080728B" w:rsidRDefault="00C620F1" w:rsidP="0080728B">
            <w:pPr>
              <w:pStyle w:val="a6"/>
              <w:widowControl w:val="0"/>
              <w:jc w:val="both"/>
              <w:rPr>
                <w:rFonts w:ascii="Times New Roman" w:hAnsi="Times New Roman" w:cs="Times New Roman"/>
                <w:sz w:val="22"/>
                <w:szCs w:val="22"/>
              </w:rPr>
            </w:pPr>
          </w:p>
          <w:p w14:paraId="03338FD1" w14:textId="77777777" w:rsidR="00C620F1" w:rsidRPr="0080728B" w:rsidRDefault="00C620F1" w:rsidP="0080728B">
            <w:pPr>
              <w:pStyle w:val="a6"/>
              <w:widowControl w:val="0"/>
              <w:jc w:val="both"/>
              <w:rPr>
                <w:rFonts w:ascii="Times New Roman" w:hAnsi="Times New Roman" w:cs="Times New Roman"/>
                <w:sz w:val="22"/>
                <w:szCs w:val="22"/>
              </w:rPr>
            </w:pPr>
          </w:p>
          <w:p w14:paraId="6C210463"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60" w:name="RefSCH1"/>
      <w:bookmarkStart w:id="161" w:name="_Toc504140796"/>
      <w:bookmarkStart w:id="162" w:name="_Ref512704955"/>
      <w:bookmarkStart w:id="163" w:name="_Ref512705020"/>
      <w:bookmarkStart w:id="164" w:name="_Ref512705070"/>
      <w:bookmarkStart w:id="165" w:name="_Ref512705119"/>
      <w:bookmarkStart w:id="166" w:name="_Ref512705193"/>
      <w:bookmarkStart w:id="167" w:name="_Ref512705586"/>
      <w:bookmarkStart w:id="168" w:name="_Ref512705670"/>
      <w:bookmarkStart w:id="169" w:name="_Ref512705698"/>
      <w:bookmarkStart w:id="170" w:name="_Ref512706560"/>
      <w:bookmarkStart w:id="171" w:name="_Ref513218947"/>
      <w:bookmarkStart w:id="172" w:name="_Ref513482018"/>
      <w:bookmarkStart w:id="173"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74"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60"/>
      <w:bookmarkEnd w:id="174"/>
      <w:r w:rsidR="00AF751E" w:rsidRPr="0080728B">
        <w:rPr>
          <w:rFonts w:ascii="Times New Roman" w:eastAsiaTheme="minorEastAsia" w:hAnsi="Times New Roman" w:cs="Times New Roman"/>
          <w:b/>
          <w:color w:val="auto"/>
          <w:sz w:val="22"/>
          <w:szCs w:val="22"/>
        </w:rPr>
        <w:br/>
      </w:r>
      <w:bookmarkStart w:id="175" w:name="RefSCH1_1"/>
      <w:bookmarkStart w:id="176" w:name="_Hlt500768818"/>
      <w:r w:rsidR="00AF4186" w:rsidRPr="0080728B">
        <w:rPr>
          <w:rFonts w:ascii="Times New Roman" w:hAnsi="Times New Roman" w:cs="Times New Roman"/>
          <w:b/>
          <w:color w:val="auto"/>
          <w:sz w:val="22"/>
          <w:szCs w:val="22"/>
        </w:rPr>
        <w:t>Задание на проектирование</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5"/>
    </w:p>
    <w:bookmarkEnd w:id="176"/>
    <w:p w14:paraId="0841B960" w14:textId="77777777" w:rsidR="00EA7CE5" w:rsidRPr="0080728B" w:rsidRDefault="00EA7CE5" w:rsidP="0080728B">
      <w:pPr>
        <w:pStyle w:val="a6"/>
        <w:widowControl w:val="0"/>
        <w:jc w:val="both"/>
        <w:rPr>
          <w:rFonts w:ascii="Times New Roman" w:hAnsi="Times New Roman" w:cs="Times New Roman"/>
          <w:sz w:val="22"/>
          <w:szCs w:val="22"/>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42B383EA" w14:textId="77777777" w:rsidR="00EA7CE5" w:rsidRPr="0080728B" w:rsidRDefault="00EA7CE5" w:rsidP="0080728B">
      <w:pPr>
        <w:pStyle w:val="a6"/>
        <w:widowControl w:val="0"/>
        <w:jc w:val="both"/>
        <w:rPr>
          <w:rFonts w:ascii="Times New Roman" w:hAnsi="Times New Roman" w:cs="Times New Roman"/>
          <w:sz w:val="22"/>
          <w:szCs w:val="22"/>
        </w:rPr>
      </w:pPr>
    </w:p>
    <w:p w14:paraId="7BD875A1" w14:textId="77777777" w:rsidR="00EA7CE5" w:rsidRPr="0080728B" w:rsidRDefault="00EA7CE5" w:rsidP="0080728B">
      <w:pPr>
        <w:pStyle w:val="a6"/>
        <w:widowControl w:val="0"/>
        <w:jc w:val="both"/>
        <w:rPr>
          <w:rFonts w:ascii="Times New Roman" w:hAnsi="Times New Roman" w:cs="Times New Roman"/>
          <w:sz w:val="22"/>
          <w:szCs w:val="22"/>
        </w:rPr>
      </w:pPr>
    </w:p>
    <w:p w14:paraId="3A25A896"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531F22B3" w14:textId="77777777" w:rsidTr="00BC25CC">
        <w:trPr>
          <w:trHeight w:val="1134"/>
        </w:trPr>
        <w:tc>
          <w:tcPr>
            <w:tcW w:w="4536" w:type="dxa"/>
          </w:tcPr>
          <w:p w14:paraId="5AF19BE7"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1F6DAC4" w14:textId="77777777" w:rsidR="00EA7CE5" w:rsidRPr="0080728B" w:rsidRDefault="00EA7CE5" w:rsidP="0080728B">
            <w:pPr>
              <w:widowControl w:val="0"/>
              <w:ind w:left="-567"/>
              <w:jc w:val="both"/>
              <w:rPr>
                <w:rFonts w:ascii="Times New Roman" w:hAnsi="Times New Roman" w:cs="Times New Roman"/>
                <w:b/>
                <w:sz w:val="22"/>
                <w:szCs w:val="22"/>
              </w:rPr>
            </w:pPr>
          </w:p>
          <w:p w14:paraId="76334F9E" w14:textId="77777777" w:rsidR="00EA7CE5" w:rsidRPr="0080728B" w:rsidRDefault="00EA7CE5" w:rsidP="0080728B">
            <w:pPr>
              <w:widowControl w:val="0"/>
              <w:ind w:left="-567"/>
              <w:jc w:val="both"/>
              <w:rPr>
                <w:rFonts w:ascii="Times New Roman" w:hAnsi="Times New Roman" w:cs="Times New Roman"/>
                <w:b/>
                <w:sz w:val="22"/>
                <w:szCs w:val="22"/>
              </w:rPr>
            </w:pPr>
          </w:p>
          <w:p w14:paraId="29824601"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05C46A76"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5B34D907" w14:textId="77777777" w:rsidR="00EA7CE5" w:rsidRPr="0080728B" w:rsidRDefault="00EA7CE5" w:rsidP="0080728B">
            <w:pPr>
              <w:widowControl w:val="0"/>
              <w:ind w:left="-567"/>
              <w:jc w:val="both"/>
              <w:rPr>
                <w:rFonts w:ascii="Times New Roman" w:hAnsi="Times New Roman" w:cs="Times New Roman"/>
                <w:b/>
                <w:sz w:val="22"/>
                <w:szCs w:val="22"/>
              </w:rPr>
            </w:pPr>
          </w:p>
          <w:p w14:paraId="1576C92C" w14:textId="77777777" w:rsidR="00EA7CE5" w:rsidRPr="0080728B" w:rsidRDefault="00EA7CE5" w:rsidP="0080728B">
            <w:pPr>
              <w:widowControl w:val="0"/>
              <w:ind w:left="-567"/>
              <w:jc w:val="both"/>
              <w:rPr>
                <w:rFonts w:ascii="Times New Roman" w:hAnsi="Times New Roman" w:cs="Times New Roman"/>
                <w:b/>
                <w:sz w:val="22"/>
                <w:szCs w:val="22"/>
              </w:rPr>
            </w:pPr>
          </w:p>
          <w:p w14:paraId="0910587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6"/>
          <w:footerReference w:type="default" r:id="rId17"/>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7" w:name="RefSCH2"/>
      <w:bookmarkStart w:id="178" w:name="_Toc504140797"/>
      <w:bookmarkStart w:id="179" w:name="_Ref512704879"/>
      <w:bookmarkStart w:id="180"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81"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77"/>
      <w:bookmarkEnd w:id="181"/>
      <w:r w:rsidR="00C620F1" w:rsidRPr="0080728B">
        <w:rPr>
          <w:rFonts w:ascii="Times New Roman" w:eastAsiaTheme="minorEastAsia" w:hAnsi="Times New Roman" w:cs="Times New Roman"/>
          <w:b/>
          <w:i/>
          <w:color w:val="auto"/>
          <w:sz w:val="22"/>
          <w:szCs w:val="22"/>
        </w:rPr>
        <w:br/>
      </w:r>
      <w:bookmarkStart w:id="182"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78"/>
      <w:bookmarkEnd w:id="179"/>
      <w:bookmarkEnd w:id="180"/>
      <w:bookmarkEnd w:id="182"/>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83" w:name="_Toc498350895"/>
      <w:bookmarkStart w:id="184" w:name="_Toc498352981"/>
      <w:bookmarkStart w:id="185"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83"/>
      <w:bookmarkEnd w:id="184"/>
      <w:bookmarkEnd w:id="185"/>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6" w:name="RefSCH3"/>
      <w:bookmarkStart w:id="187" w:name="_Toc504140798"/>
      <w:bookmarkStart w:id="188"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89"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86"/>
      <w:bookmarkEnd w:id="189"/>
      <w:r w:rsidR="0011403A" w:rsidRPr="0080728B">
        <w:rPr>
          <w:rFonts w:ascii="Times New Roman" w:eastAsiaTheme="minorEastAsia" w:hAnsi="Times New Roman" w:cs="Times New Roman"/>
          <w:b/>
          <w:i/>
          <w:color w:val="auto"/>
          <w:sz w:val="22"/>
          <w:szCs w:val="22"/>
        </w:rPr>
        <w:br/>
      </w:r>
      <w:bookmarkStart w:id="190"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91" w:name="_Hlt500758332"/>
      <w:bookmarkEnd w:id="191"/>
      <w:r w:rsidR="003D1A69" w:rsidRPr="0080728B">
        <w:rPr>
          <w:rFonts w:ascii="Times New Roman" w:eastAsiaTheme="minorEastAsia" w:hAnsi="Times New Roman" w:cs="Times New Roman"/>
          <w:b/>
          <w:color w:val="auto"/>
          <w:sz w:val="22"/>
          <w:szCs w:val="22"/>
        </w:rPr>
        <w:t>ых данных</w:t>
      </w:r>
      <w:bookmarkStart w:id="192" w:name="_Hlt500758316"/>
      <w:bookmarkEnd w:id="187"/>
      <w:bookmarkEnd w:id="188"/>
      <w:bookmarkEnd w:id="190"/>
      <w:bookmarkEnd w:id="192"/>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93" w:name="_Toc498350897"/>
      <w:bookmarkStart w:id="194"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93"/>
      <w:bookmarkEnd w:id="194"/>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5" w:name="RefSCH4"/>
      <w:bookmarkStart w:id="196" w:name="_Toc504140799"/>
      <w:bookmarkStart w:id="197" w:name="_Ref512705743"/>
      <w:bookmarkStart w:id="198" w:name="_Ref513481459"/>
      <w:bookmarkStart w:id="199"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200"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95"/>
      <w:bookmarkEnd w:id="200"/>
      <w:r w:rsidR="0011403A" w:rsidRPr="0080728B">
        <w:rPr>
          <w:rFonts w:ascii="Times New Roman" w:eastAsiaTheme="minorEastAsia" w:hAnsi="Times New Roman" w:cs="Times New Roman"/>
          <w:b/>
          <w:i/>
          <w:color w:val="auto"/>
          <w:sz w:val="22"/>
          <w:szCs w:val="22"/>
        </w:rPr>
        <w:br/>
      </w:r>
      <w:bookmarkStart w:id="201"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96"/>
      <w:bookmarkEnd w:id="197"/>
      <w:bookmarkEnd w:id="198"/>
      <w:bookmarkEnd w:id="199"/>
      <w:bookmarkEnd w:id="201"/>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202" w:name="_Hlt500758160"/>
      <w:bookmarkEnd w:id="202"/>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77777777" w:rsidR="00EA7CE5" w:rsidRPr="0080728B" w:rsidRDefault="00EA7CE5" w:rsidP="0080728B">
      <w:pPr>
        <w:pStyle w:val="a6"/>
        <w:widowControl w:val="0"/>
        <w:jc w:val="left"/>
        <w:rPr>
          <w:rFonts w:ascii="Times New Roman" w:hAnsi="Times New Roman" w:cs="Times New Roman"/>
          <w:b/>
          <w:sz w:val="22"/>
          <w:szCs w:val="22"/>
        </w:rPr>
      </w:pPr>
    </w:p>
    <w:p w14:paraId="554E7275" w14:textId="77777777" w:rsidR="00EA7CE5" w:rsidRPr="0080728B" w:rsidRDefault="00EA7CE5" w:rsidP="0080728B">
      <w:pPr>
        <w:pStyle w:val="a6"/>
        <w:widowControl w:val="0"/>
        <w:jc w:val="left"/>
        <w:rPr>
          <w:rFonts w:ascii="Times New Roman" w:hAnsi="Times New Roman" w:cs="Times New Roman"/>
          <w:b/>
          <w:sz w:val="22"/>
          <w:szCs w:val="22"/>
        </w:rPr>
      </w:pPr>
    </w:p>
    <w:p w14:paraId="3D89C321"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72E81D2B" w14:textId="77777777" w:rsidR="00EA7CE5" w:rsidRPr="0080728B" w:rsidRDefault="00EA7CE5" w:rsidP="0080728B">
      <w:pPr>
        <w:pStyle w:val="a6"/>
        <w:widowControl w:val="0"/>
        <w:jc w:val="left"/>
        <w:rPr>
          <w:rFonts w:ascii="Times New Roman" w:hAnsi="Times New Roman" w:cs="Times New Roman"/>
          <w:b/>
          <w:sz w:val="22"/>
          <w:szCs w:val="22"/>
        </w:rPr>
      </w:pPr>
    </w:p>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558F5EE6" w14:textId="77777777" w:rsidR="00EA7CE5" w:rsidRPr="0080728B" w:rsidRDefault="00EA7CE5" w:rsidP="0080728B">
      <w:pPr>
        <w:pStyle w:val="a6"/>
        <w:widowControl w:val="0"/>
        <w:jc w:val="left"/>
        <w:rPr>
          <w:rFonts w:ascii="Times New Roman" w:hAnsi="Times New Roman" w:cs="Times New Roman"/>
          <w:b/>
          <w:sz w:val="22"/>
          <w:szCs w:val="22"/>
        </w:rPr>
      </w:pPr>
    </w:p>
    <w:p w14:paraId="78388ACC"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46AD36F9" w14:textId="77777777" w:rsidTr="00773FFF">
        <w:trPr>
          <w:trHeight w:val="1134"/>
          <w:jc w:val="center"/>
        </w:trPr>
        <w:tc>
          <w:tcPr>
            <w:tcW w:w="4536" w:type="dxa"/>
          </w:tcPr>
          <w:p w14:paraId="0C7950BD" w14:textId="77777777" w:rsidR="00EA7CE5" w:rsidRPr="0080728B" w:rsidRDefault="00EA7CE5" w:rsidP="0080728B">
            <w:pPr>
              <w:widowControl w:val="0"/>
              <w:ind w:left="33"/>
              <w:jc w:val="both"/>
              <w:rPr>
                <w:rFonts w:ascii="Times New Roman" w:hAnsi="Times New Roman" w:cs="Times New Roman"/>
                <w:b/>
                <w:sz w:val="22"/>
                <w:szCs w:val="22"/>
              </w:rPr>
            </w:pPr>
            <w:bookmarkStart w:id="203" w:name="_Hlt500758357"/>
            <w:bookmarkEnd w:id="203"/>
            <w:r w:rsidRPr="0080728B">
              <w:rPr>
                <w:rFonts w:ascii="Times New Roman" w:hAnsi="Times New Roman" w:cs="Times New Roman"/>
                <w:b/>
                <w:sz w:val="22"/>
                <w:szCs w:val="22"/>
              </w:rPr>
              <w:t>Подрядчик:</w:t>
            </w:r>
          </w:p>
          <w:p w14:paraId="251B250C" w14:textId="77777777" w:rsidR="00EA7CE5" w:rsidRPr="0080728B" w:rsidRDefault="00EA7CE5" w:rsidP="0080728B">
            <w:pPr>
              <w:widowControl w:val="0"/>
              <w:ind w:left="-567"/>
              <w:jc w:val="both"/>
              <w:rPr>
                <w:rFonts w:ascii="Times New Roman" w:hAnsi="Times New Roman" w:cs="Times New Roman"/>
                <w:b/>
                <w:sz w:val="22"/>
                <w:szCs w:val="22"/>
              </w:rPr>
            </w:pPr>
          </w:p>
          <w:p w14:paraId="1D6914A7" w14:textId="77777777" w:rsidR="00EA7CE5" w:rsidRPr="0080728B" w:rsidRDefault="00EA7CE5" w:rsidP="0080728B">
            <w:pPr>
              <w:widowControl w:val="0"/>
              <w:ind w:left="-567"/>
              <w:jc w:val="both"/>
              <w:rPr>
                <w:rFonts w:ascii="Times New Roman" w:hAnsi="Times New Roman" w:cs="Times New Roman"/>
                <w:b/>
                <w:sz w:val="22"/>
                <w:szCs w:val="22"/>
              </w:rPr>
            </w:pPr>
          </w:p>
          <w:p w14:paraId="634A1598"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C2B5AA3"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640E0B4" w14:textId="77777777" w:rsidR="00EA7CE5" w:rsidRPr="0080728B" w:rsidRDefault="00EA7CE5" w:rsidP="0080728B">
            <w:pPr>
              <w:widowControl w:val="0"/>
              <w:ind w:left="-567"/>
              <w:jc w:val="both"/>
              <w:rPr>
                <w:rFonts w:ascii="Times New Roman" w:hAnsi="Times New Roman" w:cs="Times New Roman"/>
                <w:b/>
                <w:sz w:val="22"/>
                <w:szCs w:val="22"/>
              </w:rPr>
            </w:pPr>
          </w:p>
          <w:p w14:paraId="51F929CA" w14:textId="77777777" w:rsidR="00EA7CE5" w:rsidRPr="0080728B" w:rsidRDefault="00EA7CE5" w:rsidP="0080728B">
            <w:pPr>
              <w:widowControl w:val="0"/>
              <w:ind w:left="-567"/>
              <w:jc w:val="both"/>
              <w:rPr>
                <w:rFonts w:ascii="Times New Roman" w:hAnsi="Times New Roman" w:cs="Times New Roman"/>
                <w:b/>
                <w:sz w:val="22"/>
                <w:szCs w:val="22"/>
              </w:rPr>
            </w:pPr>
          </w:p>
          <w:p w14:paraId="5EC50066"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204" w:name="RefSCH5"/>
      <w:bookmarkStart w:id="205" w:name="_Toc504140800"/>
      <w:bookmarkStart w:id="206" w:name="_Ref513218818"/>
      <w:bookmarkStart w:id="207"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208"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204"/>
      <w:bookmarkEnd w:id="208"/>
      <w:r w:rsidR="0011403A" w:rsidRPr="0080728B">
        <w:rPr>
          <w:rFonts w:ascii="Times New Roman" w:eastAsiaTheme="minorEastAsia" w:hAnsi="Times New Roman" w:cs="Times New Roman"/>
          <w:b/>
          <w:i/>
          <w:color w:val="auto"/>
          <w:sz w:val="22"/>
          <w:szCs w:val="22"/>
        </w:rPr>
        <w:br/>
      </w:r>
      <w:bookmarkStart w:id="209" w:name="RefSCH5_1"/>
      <w:r w:rsidR="00C812C7" w:rsidRPr="0080728B">
        <w:rPr>
          <w:rFonts w:ascii="Times New Roman" w:eastAsiaTheme="minorEastAsia" w:hAnsi="Times New Roman" w:cs="Times New Roman"/>
          <w:b/>
          <w:color w:val="auto"/>
          <w:sz w:val="22"/>
          <w:szCs w:val="22"/>
        </w:rPr>
        <w:t>Авторский надзор</w:t>
      </w:r>
      <w:bookmarkStart w:id="210" w:name="_Hlt500758481"/>
      <w:bookmarkEnd w:id="205"/>
      <w:bookmarkEnd w:id="206"/>
      <w:bookmarkEnd w:id="207"/>
      <w:bookmarkEnd w:id="209"/>
      <w:bookmarkEnd w:id="210"/>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5C15B87B"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5216EA7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 xml:space="preserve">документации </w:t>
      </w:r>
      <w:r w:rsidR="004C050F" w:rsidRPr="0080728B">
        <w:rPr>
          <w:rFonts w:ascii="Times New Roman" w:hAnsi="Times New Roman" w:cs="Times New Roman"/>
          <w:sz w:val="22"/>
          <w:szCs w:val="22"/>
        </w:rPr>
        <w:t xml:space="preserve"> и</w:t>
      </w:r>
      <w:proofErr w:type="gramEnd"/>
      <w:r w:rsidR="004C050F" w:rsidRPr="0080728B">
        <w:rPr>
          <w:rFonts w:ascii="Times New Roman" w:hAnsi="Times New Roman" w:cs="Times New Roman"/>
          <w:sz w:val="22"/>
          <w:szCs w:val="22"/>
        </w:rPr>
        <w:t xml:space="preserve">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57C5BC96"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b/>
          <w:i/>
          <w:sz w:val="22"/>
          <w:szCs w:val="22"/>
        </w:rPr>
        <w:br w:type="page"/>
      </w:r>
      <w:bookmarkStart w:id="211" w:name="RefSCH6"/>
      <w:bookmarkStart w:id="212" w:name="_Toc504140801"/>
      <w:bookmarkStart w:id="213" w:name="_Ref513135089"/>
      <w:bookmarkStart w:id="214" w:name="_Ref513135321"/>
      <w:bookmarkStart w:id="215"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216"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211"/>
      <w:bookmarkEnd w:id="216"/>
      <w:r w:rsidR="0011403A" w:rsidRPr="0080728B">
        <w:rPr>
          <w:rFonts w:ascii="Times New Roman" w:eastAsiaTheme="minorEastAsia" w:hAnsi="Times New Roman" w:cs="Times New Roman"/>
          <w:b/>
          <w:i/>
          <w:color w:val="auto"/>
          <w:sz w:val="22"/>
          <w:szCs w:val="22"/>
        </w:rPr>
        <w:br/>
      </w:r>
      <w:bookmarkStart w:id="217" w:name="RefSCH6_1"/>
      <w:r w:rsidR="0011403A" w:rsidRPr="0080728B">
        <w:rPr>
          <w:rFonts w:ascii="Times New Roman" w:eastAsiaTheme="minorEastAsia" w:hAnsi="Times New Roman" w:cs="Times New Roman"/>
          <w:b/>
          <w:color w:val="auto"/>
          <w:sz w:val="22"/>
          <w:szCs w:val="22"/>
        </w:rPr>
        <w:t>Гарантии и заверения</w:t>
      </w:r>
      <w:bookmarkEnd w:id="212"/>
      <w:bookmarkEnd w:id="213"/>
      <w:bookmarkEnd w:id="214"/>
      <w:bookmarkEnd w:id="215"/>
      <w:bookmarkEnd w:id="217"/>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proofErr w:type="gramStart"/>
      <w:r w:rsidRPr="0080728B">
        <w:rPr>
          <w:rFonts w:ascii="Times New Roman" w:hAnsi="Times New Roman" w:cs="Times New Roman"/>
          <w:sz w:val="22"/>
          <w:szCs w:val="22"/>
          <w:lang w:eastAsia="en-US"/>
        </w:rPr>
        <w:t xml:space="preserve">правления </w:t>
      </w:r>
      <w:r w:rsidR="004C050F" w:rsidRPr="0080728B">
        <w:rPr>
          <w:rFonts w:ascii="Times New Roman" w:hAnsi="Times New Roman" w:cs="Times New Roman"/>
          <w:sz w:val="22"/>
          <w:szCs w:val="22"/>
          <w:lang w:eastAsia="en-US"/>
        </w:rPr>
        <w:t xml:space="preserve"> и</w:t>
      </w:r>
      <w:proofErr w:type="gramEnd"/>
      <w:r w:rsidR="004C050F" w:rsidRPr="0080728B">
        <w:rPr>
          <w:rFonts w:ascii="Times New Roman" w:hAnsi="Times New Roman" w:cs="Times New Roman"/>
          <w:sz w:val="22"/>
          <w:szCs w:val="22"/>
          <w:lang w:eastAsia="en-US"/>
        </w:rPr>
        <w:t xml:space="preserve">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80728B">
        <w:rPr>
          <w:rFonts w:ascii="Times New Roman" w:hAnsi="Times New Roman" w:cs="Times New Roman"/>
          <w:sz w:val="22"/>
          <w:szCs w:val="22"/>
        </w:rPr>
        <w:t>органа</w:t>
      </w:r>
      <w:proofErr w:type="gramEnd"/>
      <w:r w:rsidR="00D4666C" w:rsidRPr="0080728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6375F26D"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Pr="0080728B">
        <w:rPr>
          <w:rFonts w:ascii="Times New Roman" w:hAnsi="Times New Roman" w:cs="Times New Roman"/>
          <w:b/>
          <w:i/>
          <w:color w:val="C00000"/>
          <w:sz w:val="22"/>
          <w:szCs w:val="22"/>
          <w:lang w:eastAsia="en-US"/>
        </w:rPr>
        <w:t>[</w:t>
      </w:r>
      <w:r w:rsidR="00D4666C" w:rsidRPr="0080728B">
        <w:rPr>
          <w:rFonts w:ascii="Times New Roman" w:hAnsi="Times New Roman" w:cs="Times New Roman"/>
          <w:b/>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80728B">
        <w:rPr>
          <w:rFonts w:ascii="Times New Roman" w:hAnsi="Times New Roman" w:cs="Times New Roman"/>
          <w:b/>
          <w:i/>
          <w:color w:val="C00000"/>
          <w:sz w:val="22"/>
          <w:szCs w:val="22"/>
          <w:lang w:eastAsia="en-US"/>
        </w:rPr>
        <w:t>Заказчика]</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proofErr w:type="spellStart"/>
      <w:r w:rsidR="00884B80">
        <w:fldChar w:fldCharType="begin"/>
      </w:r>
      <w:r w:rsidR="00884B80">
        <w:instrText xml:space="preserve"> HYPERLINK "https://www.irkutskenergo.ru/qa/6458.html" </w:instrText>
      </w:r>
      <w:r w:rsidR="00884B80">
        <w:fldChar w:fldCharType="separate"/>
      </w:r>
      <w:r w:rsidR="00AE46A9" w:rsidRPr="00CF4C3E">
        <w:rPr>
          <w:rStyle w:val="ad"/>
          <w:rFonts w:ascii="Times New Roman" w:hAnsi="Times New Roman" w:cs="Times New Roman"/>
          <w:sz w:val="22"/>
          <w:szCs w:val="22"/>
        </w:rPr>
        <w:t>http</w:t>
      </w:r>
      <w:proofErr w:type="spellEnd"/>
      <w:r w:rsidR="00AE46A9" w:rsidRPr="00CF4C3E">
        <w:rPr>
          <w:rStyle w:val="ad"/>
          <w:rFonts w:ascii="Times New Roman" w:hAnsi="Times New Roman" w:cs="Times New Roman"/>
          <w:sz w:val="22"/>
          <w:szCs w:val="22"/>
          <w:lang w:val="en-US"/>
        </w:rPr>
        <w:t>s</w:t>
      </w:r>
      <w:r w:rsidR="00AE46A9" w:rsidRPr="00CF4C3E">
        <w:rPr>
          <w:rStyle w:val="ad"/>
          <w:rFonts w:ascii="Times New Roman" w:hAnsi="Times New Roman" w:cs="Times New Roman"/>
          <w:sz w:val="22"/>
          <w:szCs w:val="22"/>
        </w:rPr>
        <w:t>://www.irkutskenergo.ru/</w:t>
      </w:r>
      <w:proofErr w:type="spellStart"/>
      <w:r w:rsidR="00AE46A9" w:rsidRPr="00CF4C3E">
        <w:rPr>
          <w:rStyle w:val="ad"/>
          <w:rFonts w:ascii="Times New Roman" w:hAnsi="Times New Roman" w:cs="Times New Roman"/>
          <w:sz w:val="22"/>
          <w:szCs w:val="22"/>
        </w:rPr>
        <w:t>qa</w:t>
      </w:r>
      <w:proofErr w:type="spellEnd"/>
      <w:r w:rsidR="00AE46A9" w:rsidRPr="00CF4C3E">
        <w:rPr>
          <w:rStyle w:val="ad"/>
          <w:rFonts w:ascii="Times New Roman" w:hAnsi="Times New Roman" w:cs="Times New Roman"/>
          <w:sz w:val="22"/>
          <w:szCs w:val="22"/>
        </w:rPr>
        <w:t>/6458.html</w:t>
      </w:r>
      <w:r w:rsidR="00884B80">
        <w:rPr>
          <w:rStyle w:val="ad"/>
          <w:rFonts w:ascii="Times New Roman" w:hAnsi="Times New Roman" w:cs="Times New Roman"/>
          <w:sz w:val="22"/>
          <w:szCs w:val="22"/>
        </w:rPr>
        <w:fldChar w:fldCharType="end"/>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w:t>
      </w:r>
      <w:r w:rsidRPr="0080728B">
        <w:rPr>
          <w:rFonts w:ascii="Times New Roman" w:hAnsi="Times New Roman" w:cs="Times New Roman"/>
          <w:sz w:val="22"/>
          <w:szCs w:val="22"/>
          <w:lang w:eastAsia="en-US"/>
        </w:rPr>
        <w:lastRenderedPageBreak/>
        <w:t>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7100F1A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E636CE" w:rsidRPr="0080728B">
        <w:rPr>
          <w:rFonts w:ascii="Times New Roman" w:hAnsi="Times New Roman" w:cs="Times New Roman"/>
          <w:sz w:val="22"/>
          <w:szCs w:val="22"/>
          <w:lang w:eastAsia="en-US"/>
        </w:rPr>
        <w:t>[</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0728B" w14:paraId="4E5AFB63" w14:textId="77777777" w:rsidTr="00F3088C">
        <w:trPr>
          <w:trHeight w:val="1134"/>
        </w:trPr>
        <w:tc>
          <w:tcPr>
            <w:tcW w:w="4536" w:type="dxa"/>
          </w:tcPr>
          <w:p w14:paraId="744EAF2A" w14:textId="77777777" w:rsidR="00D4666C" w:rsidRPr="0080728B" w:rsidRDefault="00D4666C"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8D327F" w:rsidRPr="0080728B">
              <w:rPr>
                <w:rFonts w:ascii="Times New Roman" w:hAnsi="Times New Roman" w:cs="Times New Roman"/>
                <w:b/>
                <w:sz w:val="22"/>
                <w:szCs w:val="22"/>
              </w:rPr>
              <w:t>:</w:t>
            </w:r>
          </w:p>
          <w:p w14:paraId="09A2D180" w14:textId="77777777" w:rsidR="00D4666C" w:rsidRPr="0080728B" w:rsidRDefault="00D4666C" w:rsidP="0080728B">
            <w:pPr>
              <w:widowControl w:val="0"/>
              <w:ind w:left="-567"/>
              <w:jc w:val="both"/>
              <w:rPr>
                <w:rFonts w:ascii="Times New Roman" w:hAnsi="Times New Roman" w:cs="Times New Roman"/>
                <w:b/>
                <w:sz w:val="22"/>
                <w:szCs w:val="22"/>
              </w:rPr>
            </w:pPr>
          </w:p>
          <w:p w14:paraId="464BDCEA" w14:textId="77777777" w:rsidR="00D4666C" w:rsidRPr="0080728B" w:rsidRDefault="00D4666C" w:rsidP="0080728B">
            <w:pPr>
              <w:widowControl w:val="0"/>
              <w:ind w:left="-567"/>
              <w:jc w:val="both"/>
              <w:rPr>
                <w:rFonts w:ascii="Times New Roman" w:hAnsi="Times New Roman" w:cs="Times New Roman"/>
                <w:b/>
                <w:sz w:val="22"/>
                <w:szCs w:val="22"/>
              </w:rPr>
            </w:pPr>
          </w:p>
          <w:p w14:paraId="6766C66F"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CD790D3" w14:textId="77777777" w:rsidR="00D4666C"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8D327F" w:rsidRPr="0080728B">
              <w:rPr>
                <w:rFonts w:ascii="Times New Roman" w:hAnsi="Times New Roman" w:cs="Times New Roman"/>
                <w:b/>
                <w:sz w:val="22"/>
                <w:szCs w:val="22"/>
              </w:rPr>
              <w:t>:</w:t>
            </w:r>
          </w:p>
          <w:p w14:paraId="24DBDC33" w14:textId="77777777" w:rsidR="00D4666C" w:rsidRPr="0080728B" w:rsidRDefault="00D4666C" w:rsidP="0080728B">
            <w:pPr>
              <w:widowControl w:val="0"/>
              <w:ind w:left="-567"/>
              <w:jc w:val="both"/>
              <w:rPr>
                <w:rFonts w:ascii="Times New Roman" w:hAnsi="Times New Roman" w:cs="Times New Roman"/>
                <w:b/>
                <w:sz w:val="22"/>
                <w:szCs w:val="22"/>
              </w:rPr>
            </w:pPr>
          </w:p>
          <w:p w14:paraId="219B596F" w14:textId="77777777" w:rsidR="008D327F" w:rsidRPr="0080728B" w:rsidRDefault="008D327F" w:rsidP="0080728B">
            <w:pPr>
              <w:widowControl w:val="0"/>
              <w:ind w:left="-567"/>
              <w:jc w:val="both"/>
              <w:rPr>
                <w:rFonts w:ascii="Times New Roman" w:hAnsi="Times New Roman" w:cs="Times New Roman"/>
                <w:b/>
                <w:sz w:val="22"/>
                <w:szCs w:val="22"/>
              </w:rPr>
            </w:pPr>
          </w:p>
          <w:p w14:paraId="5FC2C70C"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BF7652C" w14:textId="152A384D" w:rsidR="006B5110" w:rsidRPr="0080728B" w:rsidRDefault="00AE533F"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bookmarkStart w:id="218" w:name="RefSCH7"/>
      <w:bookmarkStart w:id="219" w:name="_Toc504140802"/>
      <w:bookmarkStart w:id="220" w:name="_Ref513221922"/>
      <w:bookmarkStart w:id="221" w:name="_Ref513221966"/>
      <w:bookmarkStart w:id="222" w:name="_Ref513223794"/>
      <w:bookmarkStart w:id="223" w:name="_Ref513223971"/>
      <w:bookmarkStart w:id="224" w:name="_Ref513481846"/>
      <w:bookmarkStart w:id="225" w:name="_Ref513481950"/>
      <w:bookmarkStart w:id="226" w:name="_Ref513482739"/>
      <w:bookmarkStart w:id="227" w:name="_Ref513482749"/>
      <w:bookmarkStart w:id="228" w:name="_Toc518653292"/>
      <w:r w:rsidRPr="0080728B">
        <w:rPr>
          <w:rFonts w:ascii="Times New Roman" w:hAnsi="Times New Roman" w:cs="Times New Roman"/>
          <w:b/>
          <w:i/>
          <w:color w:val="auto"/>
          <w:sz w:val="22"/>
          <w:szCs w:val="22"/>
        </w:rPr>
        <w:lastRenderedPageBreak/>
        <w:t xml:space="preserve">Приложение </w:t>
      </w:r>
      <w:bookmarkStart w:id="229"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18"/>
      <w:bookmarkEnd w:id="229"/>
      <w:r w:rsidR="0011403A" w:rsidRPr="0080728B">
        <w:rPr>
          <w:rFonts w:ascii="Times New Roman" w:hAnsi="Times New Roman" w:cs="Times New Roman"/>
          <w:b/>
          <w:color w:val="auto"/>
          <w:sz w:val="22"/>
          <w:szCs w:val="22"/>
        </w:rPr>
        <w:br/>
      </w:r>
      <w:bookmarkEnd w:id="219"/>
      <w:bookmarkEnd w:id="220"/>
      <w:bookmarkEnd w:id="221"/>
      <w:bookmarkEnd w:id="222"/>
      <w:bookmarkEnd w:id="223"/>
      <w:bookmarkEnd w:id="224"/>
      <w:bookmarkEnd w:id="225"/>
      <w:bookmarkEnd w:id="226"/>
      <w:bookmarkEnd w:id="227"/>
      <w:bookmarkEnd w:id="228"/>
    </w:p>
    <w:p w14:paraId="4B688FB4"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sz w:val="22"/>
          <w:szCs w:val="22"/>
        </w:rPr>
      </w:pPr>
      <w:bookmarkStart w:id="230" w:name="RefSCH8_1"/>
      <w:r w:rsidRPr="0080728B">
        <w:rPr>
          <w:rStyle w:val="10"/>
          <w:rFonts w:ascii="Times New Roman" w:hAnsi="Times New Roman" w:cs="Times New Roman"/>
          <w:b/>
          <w:color w:val="auto"/>
          <w:sz w:val="22"/>
          <w:szCs w:val="22"/>
        </w:rPr>
        <w:t>Форма Банковской гарантии на возврат авансового платежа</w:t>
      </w:r>
      <w:bookmarkEnd w:id="230"/>
    </w:p>
    <w:p w14:paraId="055DD764"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7C1CD97D" w14:textId="77777777" w:rsidR="005A3588" w:rsidRPr="0080728B" w:rsidRDefault="005A3588" w:rsidP="005A3588">
      <w:pPr>
        <w:widowControl w:val="0"/>
        <w:ind w:firstLine="426"/>
        <w:jc w:val="both"/>
        <w:rPr>
          <w:rFonts w:ascii="Times New Roman" w:hAnsi="Times New Roman" w:cs="Times New Roman"/>
          <w:sz w:val="22"/>
          <w:szCs w:val="22"/>
        </w:rPr>
      </w:pPr>
    </w:p>
    <w:p w14:paraId="79D07928"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DC4F156" w14:textId="77777777" w:rsidR="005A3588" w:rsidRPr="0080728B" w:rsidRDefault="005A3588" w:rsidP="005A3588">
      <w:pPr>
        <w:widowControl w:val="0"/>
        <w:ind w:firstLine="426"/>
        <w:jc w:val="both"/>
        <w:rPr>
          <w:rFonts w:ascii="Times New Roman" w:hAnsi="Times New Roman" w:cs="Times New Roman"/>
          <w:sz w:val="22"/>
          <w:szCs w:val="22"/>
        </w:rPr>
      </w:pPr>
    </w:p>
    <w:p w14:paraId="176B492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w:t>
      </w:r>
      <w:r w:rsidRPr="0080728B">
        <w:rPr>
          <w:rFonts w:ascii="Times New Roman" w:hAnsi="Times New Roman" w:cs="Times New Roman"/>
          <w:b/>
          <w:i/>
          <w:sz w:val="22"/>
          <w:szCs w:val="22"/>
        </w:rPr>
        <w:t xml:space="preserve"> [юридический адрес, банковские реквизиты] </w:t>
      </w:r>
      <w:r w:rsidRPr="0080728B">
        <w:rPr>
          <w:rFonts w:ascii="Times New Roman" w:hAnsi="Times New Roman" w:cs="Times New Roman"/>
          <w:sz w:val="22"/>
          <w:szCs w:val="22"/>
        </w:rPr>
        <w:t>в лице [●],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в лице [●], действующего (-ей) на основании [●],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счёт исполнения которых, был направлен авансовый платёж в сумме ____________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09E35AD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722141A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 xml:space="preserve">Срок настоящей </w:t>
      </w:r>
      <w:proofErr w:type="gramStart"/>
      <w:r w:rsidRPr="0080728B">
        <w:rPr>
          <w:rFonts w:ascii="Times New Roman" w:hAnsi="Times New Roman" w:cs="Times New Roman"/>
          <w:sz w:val="22"/>
          <w:szCs w:val="22"/>
        </w:rPr>
        <w:t>Гарантии</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0E1539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80728B">
        <w:rPr>
          <w:rFonts w:ascii="Times New Roman" w:hAnsi="Times New Roman" w:cs="Times New Roman"/>
          <w:b/>
          <w:sz w:val="22"/>
          <w:szCs w:val="22"/>
        </w:rPr>
        <w:t>[●]</w:t>
      </w:r>
      <w:r w:rsidRPr="0080728B">
        <w:rPr>
          <w:rFonts w:ascii="Times New Roman" w:hAnsi="Times New Roman" w:cs="Times New Roman"/>
          <w:sz w:val="22"/>
          <w:szCs w:val="22"/>
        </w:rPr>
        <w:t>, и не возвратил авансовый платеж в пользу Бенефициара</w:t>
      </w:r>
      <w:r w:rsidRPr="0080728B">
        <w:rPr>
          <w:rFonts w:ascii="Times New Roman" w:hAnsi="Times New Roman" w:cs="Times New Roman"/>
          <w:b/>
          <w:sz w:val="22"/>
          <w:szCs w:val="22"/>
        </w:rPr>
        <w:t>.</w:t>
      </w:r>
    </w:p>
    <w:p w14:paraId="5F50246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К Требованию Бенефициара должны быть приложены копии документов, подтверждающие полномочия лица, подписавшего Требование.</w:t>
      </w:r>
    </w:p>
    <w:p w14:paraId="2091D392"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156E5DE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6156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w:t>
      </w:r>
    </w:p>
    <w:p w14:paraId="3F0D975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Гарантии.</w:t>
      </w:r>
    </w:p>
    <w:p w14:paraId="07735240"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6E2727D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F2FF443"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1DBA9F1C"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B76B6E3" w14:textId="77777777" w:rsidR="005A3588" w:rsidRPr="0080728B" w:rsidRDefault="005A3588" w:rsidP="005A3588">
      <w:pPr>
        <w:widowControl w:val="0"/>
        <w:ind w:firstLine="426"/>
        <w:jc w:val="both"/>
        <w:rPr>
          <w:rFonts w:ascii="Times New Roman" w:hAnsi="Times New Roman" w:cs="Times New Roman"/>
          <w:sz w:val="22"/>
          <w:szCs w:val="22"/>
        </w:rPr>
      </w:pPr>
    </w:p>
    <w:p w14:paraId="3452E16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гарантии: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A9E1C6F" w14:textId="77777777" w:rsidR="005A3588" w:rsidRPr="0080728B" w:rsidRDefault="005A3588" w:rsidP="005A3588">
      <w:pPr>
        <w:widowControl w:val="0"/>
        <w:ind w:firstLine="426"/>
        <w:jc w:val="both"/>
        <w:rPr>
          <w:rFonts w:ascii="Times New Roman" w:hAnsi="Times New Roman" w:cs="Times New Roman"/>
          <w:sz w:val="22"/>
          <w:szCs w:val="22"/>
        </w:rPr>
      </w:pPr>
    </w:p>
    <w:p w14:paraId="4EB5BD5E"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D2EA055" w14:textId="77777777" w:rsidR="005A3588" w:rsidRPr="0080728B" w:rsidRDefault="005A3588" w:rsidP="005A3588">
      <w:pPr>
        <w:widowControl w:val="0"/>
        <w:ind w:firstLine="426"/>
        <w:jc w:val="both"/>
        <w:rPr>
          <w:rFonts w:ascii="Times New Roman" w:hAnsi="Times New Roman" w:cs="Times New Roman"/>
          <w:sz w:val="22"/>
          <w:szCs w:val="22"/>
        </w:rPr>
      </w:pPr>
    </w:p>
    <w:p w14:paraId="70C9A6E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b/>
          <w:i/>
          <w:sz w:val="22"/>
          <w:szCs w:val="22"/>
        </w:rPr>
        <w:t xml:space="preserve">_____________________ </w:t>
      </w:r>
      <w:r w:rsidRPr="0080728B">
        <w:rPr>
          <w:rFonts w:ascii="Times New Roman" w:hAnsi="Times New Roman" w:cs="Times New Roman"/>
          <w:sz w:val="22"/>
          <w:szCs w:val="22"/>
        </w:rPr>
        <w:t>(</w:t>
      </w:r>
      <w:r w:rsidRPr="0080728B">
        <w:rPr>
          <w:rFonts w:ascii="Times New Roman" w:hAnsi="Times New Roman" w:cs="Times New Roman"/>
          <w:b/>
          <w:i/>
          <w:sz w:val="22"/>
          <w:szCs w:val="22"/>
        </w:rPr>
        <w:t>_</w:t>
      </w:r>
      <w:r w:rsidRPr="0080728B">
        <w:rPr>
          <w:rFonts w:ascii="Times New Roman" w:hAnsi="Times New Roman" w:cs="Times New Roman"/>
          <w:b/>
          <w:i/>
          <w:sz w:val="22"/>
          <w:szCs w:val="22"/>
          <w:lang w:val="en-US"/>
        </w:rPr>
        <w:t>___</w:t>
      </w:r>
      <w:r w:rsidRPr="0080728B">
        <w:rPr>
          <w:rFonts w:ascii="Times New Roman" w:hAnsi="Times New Roman" w:cs="Times New Roman"/>
          <w:b/>
          <w:i/>
          <w:sz w:val="22"/>
          <w:szCs w:val="22"/>
        </w:rPr>
        <w:t>________________</w:t>
      </w:r>
      <w:r w:rsidRPr="0080728B">
        <w:rPr>
          <w:rFonts w:ascii="Times New Roman" w:hAnsi="Times New Roman" w:cs="Times New Roman"/>
          <w:sz w:val="22"/>
          <w:szCs w:val="22"/>
        </w:rPr>
        <w:t>)</w:t>
      </w:r>
    </w:p>
    <w:p w14:paraId="0314FDCF" w14:textId="77777777" w:rsidR="005A3588" w:rsidRPr="0080728B" w:rsidRDefault="005A3588" w:rsidP="005A3588">
      <w:pPr>
        <w:widowControl w:val="0"/>
        <w:ind w:firstLine="426"/>
        <w:jc w:val="both"/>
        <w:rPr>
          <w:rFonts w:ascii="Times New Roman" w:hAnsi="Times New Roman" w:cs="Times New Roman"/>
          <w:sz w:val="22"/>
          <w:szCs w:val="22"/>
          <w:lang w:val="en-US"/>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5759947D"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2A25249"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483B80F4" w14:textId="77777777" w:rsidR="005A3588" w:rsidRPr="0080728B" w:rsidRDefault="005A3588" w:rsidP="005A3588">
      <w:pPr>
        <w:widowControl w:val="0"/>
        <w:ind w:firstLine="426"/>
        <w:jc w:val="both"/>
        <w:rPr>
          <w:rFonts w:ascii="Times New Roman" w:hAnsi="Times New Roman" w:cs="Times New Roman"/>
          <w:sz w:val="22"/>
          <w:szCs w:val="22"/>
          <w:lang w:val="en-US"/>
        </w:rPr>
      </w:pPr>
    </w:p>
    <w:tbl>
      <w:tblPr>
        <w:tblW w:w="10280" w:type="dxa"/>
        <w:tblInd w:w="-318" w:type="dxa"/>
        <w:tblLook w:val="01E0" w:firstRow="1" w:lastRow="1" w:firstColumn="1" w:lastColumn="1" w:noHBand="0" w:noVBand="0"/>
      </w:tblPr>
      <w:tblGrid>
        <w:gridCol w:w="5529"/>
        <w:gridCol w:w="4751"/>
      </w:tblGrid>
      <w:tr w:rsidR="005A3588" w:rsidRPr="0080728B" w14:paraId="63901322" w14:textId="77777777" w:rsidTr="005A3588">
        <w:trPr>
          <w:trHeight w:val="1134"/>
        </w:trPr>
        <w:tc>
          <w:tcPr>
            <w:tcW w:w="5529" w:type="dxa"/>
          </w:tcPr>
          <w:p w14:paraId="2DCEE09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748AD36C" w14:textId="77777777" w:rsidR="005A3588" w:rsidRPr="0080728B" w:rsidRDefault="005A3588" w:rsidP="005A3588">
            <w:pPr>
              <w:widowControl w:val="0"/>
              <w:jc w:val="both"/>
              <w:rPr>
                <w:rFonts w:ascii="Times New Roman" w:hAnsi="Times New Roman" w:cs="Times New Roman"/>
                <w:b/>
                <w:sz w:val="22"/>
                <w:szCs w:val="22"/>
              </w:rPr>
            </w:pPr>
          </w:p>
          <w:p w14:paraId="0CDDDCE2" w14:textId="77777777" w:rsidR="005A3588" w:rsidRPr="0080728B" w:rsidRDefault="005A3588" w:rsidP="005A3588">
            <w:pPr>
              <w:widowControl w:val="0"/>
              <w:jc w:val="both"/>
              <w:rPr>
                <w:rFonts w:ascii="Times New Roman" w:hAnsi="Times New Roman" w:cs="Times New Roman"/>
                <w:b/>
                <w:sz w:val="22"/>
                <w:szCs w:val="22"/>
              </w:rPr>
            </w:pPr>
          </w:p>
          <w:p w14:paraId="366F8D50"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708D0D4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E43471D" w14:textId="77777777" w:rsidR="005A3588" w:rsidRPr="0080728B" w:rsidRDefault="005A3588" w:rsidP="005A3588">
            <w:pPr>
              <w:widowControl w:val="0"/>
              <w:jc w:val="both"/>
              <w:rPr>
                <w:rFonts w:ascii="Times New Roman" w:hAnsi="Times New Roman" w:cs="Times New Roman"/>
                <w:b/>
                <w:sz w:val="22"/>
                <w:szCs w:val="22"/>
              </w:rPr>
            </w:pPr>
          </w:p>
          <w:p w14:paraId="260C1A26" w14:textId="77777777" w:rsidR="005A3588" w:rsidRPr="0080728B" w:rsidRDefault="005A3588" w:rsidP="005A3588">
            <w:pPr>
              <w:widowControl w:val="0"/>
              <w:jc w:val="both"/>
              <w:rPr>
                <w:rFonts w:ascii="Times New Roman" w:hAnsi="Times New Roman" w:cs="Times New Roman"/>
                <w:b/>
                <w:sz w:val="22"/>
                <w:szCs w:val="22"/>
              </w:rPr>
            </w:pPr>
          </w:p>
          <w:p w14:paraId="3953EBF6"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293AE63B"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539F27F8" w14:textId="77777777" w:rsidR="005A3588" w:rsidRPr="0080728B" w:rsidRDefault="005A3588" w:rsidP="005A3588">
      <w:pPr>
        <w:pStyle w:val="SCH"/>
        <w:widowControl w:val="0"/>
        <w:numPr>
          <w:ilvl w:val="0"/>
          <w:numId w:val="0"/>
        </w:numPr>
        <w:suppressAutoHyphens w:val="0"/>
        <w:spacing w:line="264" w:lineRule="auto"/>
        <w:jc w:val="center"/>
        <w:rPr>
          <w:rFonts w:ascii="Times New Roman" w:hAnsi="Times New Roman" w:cs="Times New Roman"/>
          <w:i w:val="0"/>
          <w:sz w:val="22"/>
          <w:szCs w:val="22"/>
          <w:lang w:eastAsia="ru-RU"/>
        </w:rPr>
      </w:pPr>
    </w:p>
    <w:p w14:paraId="1BCD3A53" w14:textId="77777777" w:rsidR="005A3588" w:rsidRPr="0080728B" w:rsidRDefault="005A3588" w:rsidP="005A3588">
      <w:pPr>
        <w:widowControl w:val="0"/>
        <w:jc w:val="right"/>
        <w:rPr>
          <w:rFonts w:ascii="Times New Roman" w:hAnsi="Times New Roman" w:cs="Times New Roman"/>
          <w:b/>
          <w:i/>
          <w:sz w:val="22"/>
          <w:szCs w:val="22"/>
        </w:rPr>
      </w:pPr>
    </w:p>
    <w:p w14:paraId="2B4344D7" w14:textId="77777777" w:rsidR="005A3588" w:rsidRPr="0080728B" w:rsidRDefault="005A3588" w:rsidP="005A3588">
      <w:pPr>
        <w:widowControl w:val="0"/>
        <w:jc w:val="right"/>
        <w:rPr>
          <w:rFonts w:ascii="Times New Roman" w:hAnsi="Times New Roman" w:cs="Times New Roman"/>
          <w:b/>
          <w:i/>
          <w:sz w:val="22"/>
          <w:szCs w:val="22"/>
        </w:rPr>
      </w:pPr>
    </w:p>
    <w:p w14:paraId="2172B641" w14:textId="77777777" w:rsidR="00506F98" w:rsidRPr="0080728B" w:rsidRDefault="00506F98" w:rsidP="0080728B">
      <w:pPr>
        <w:widowControl w:val="0"/>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p>
    <w:p w14:paraId="09D7D981" w14:textId="2E9F97DD" w:rsidR="00E672CE" w:rsidRPr="0080728B" w:rsidRDefault="000D3D93" w:rsidP="005A3588">
      <w:pPr>
        <w:pStyle w:val="1"/>
        <w:keepNext w:val="0"/>
        <w:keepLines w:val="0"/>
        <w:widowControl w:val="0"/>
        <w:spacing w:before="0" w:after="120" w:line="264" w:lineRule="auto"/>
        <w:ind w:firstLine="6804"/>
        <w:jc w:val="center"/>
        <w:rPr>
          <w:rFonts w:ascii="Times New Roman" w:hAnsi="Times New Roman" w:cs="Times New Roman"/>
          <w:b/>
          <w:i/>
          <w:sz w:val="22"/>
          <w:szCs w:val="22"/>
        </w:rPr>
      </w:pPr>
      <w:bookmarkStart w:id="231" w:name="RefSCH8"/>
      <w:bookmarkStart w:id="232" w:name="_Toc504140804"/>
      <w:bookmarkStart w:id="233" w:name="_Ref513219871"/>
      <w:bookmarkStart w:id="234" w:name="_Ref513220116"/>
      <w:bookmarkStart w:id="235" w:name="_Ref513220194"/>
      <w:bookmarkStart w:id="236" w:name="_Toc518653293"/>
      <w:r w:rsidRPr="0080728B">
        <w:rPr>
          <w:rStyle w:val="10"/>
          <w:rFonts w:ascii="Times New Roman" w:hAnsi="Times New Roman" w:cs="Times New Roman"/>
          <w:b/>
          <w:i/>
          <w:color w:val="auto"/>
          <w:sz w:val="22"/>
          <w:szCs w:val="22"/>
        </w:rPr>
        <w:lastRenderedPageBreak/>
        <w:t xml:space="preserve">Приложение </w:t>
      </w:r>
      <w:bookmarkStart w:id="237" w:name="RefSCH8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0350AE" w:rsidRPr="0080728B">
        <w:rPr>
          <w:rStyle w:val="10"/>
          <w:rFonts w:ascii="Times New Roman" w:hAnsi="Times New Roman" w:cs="Times New Roman"/>
          <w:b/>
          <w:i/>
          <w:color w:val="auto"/>
          <w:sz w:val="22"/>
          <w:szCs w:val="22"/>
        </w:rPr>
        <w:t>8</w:t>
      </w:r>
      <w:bookmarkEnd w:id="231"/>
      <w:bookmarkEnd w:id="237"/>
      <w:r w:rsidR="0011403A" w:rsidRPr="0080728B">
        <w:rPr>
          <w:rStyle w:val="10"/>
          <w:rFonts w:ascii="Times New Roman" w:hAnsi="Times New Roman" w:cs="Times New Roman"/>
          <w:b/>
          <w:color w:val="auto"/>
          <w:sz w:val="22"/>
          <w:szCs w:val="22"/>
        </w:rPr>
        <w:br/>
      </w:r>
      <w:bookmarkEnd w:id="232"/>
      <w:bookmarkEnd w:id="233"/>
      <w:bookmarkEnd w:id="234"/>
      <w:bookmarkEnd w:id="235"/>
      <w:bookmarkEnd w:id="236"/>
    </w:p>
    <w:p w14:paraId="47717C9F"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38" w:name="RefSCH9_1"/>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bookmarkEnd w:id="238"/>
    </w:p>
    <w:p w14:paraId="67C6A811"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4B2A78E1" w14:textId="77777777" w:rsidR="005A3588" w:rsidRPr="0080728B" w:rsidRDefault="005A3588" w:rsidP="005A3588">
      <w:pPr>
        <w:widowControl w:val="0"/>
        <w:ind w:firstLine="426"/>
        <w:jc w:val="both"/>
        <w:rPr>
          <w:rFonts w:ascii="Times New Roman" w:hAnsi="Times New Roman" w:cs="Times New Roman"/>
          <w:sz w:val="22"/>
          <w:szCs w:val="22"/>
        </w:rPr>
      </w:pPr>
    </w:p>
    <w:p w14:paraId="376C2E60" w14:textId="77777777" w:rsidR="005A3588" w:rsidRPr="0080728B" w:rsidRDefault="005A3588" w:rsidP="005A3588">
      <w:pPr>
        <w:widowControl w:val="0"/>
        <w:ind w:firstLine="426"/>
        <w:jc w:val="both"/>
        <w:rPr>
          <w:rFonts w:ascii="Times New Roman" w:hAnsi="Times New Roman" w:cs="Times New Roman"/>
          <w:sz w:val="22"/>
          <w:szCs w:val="22"/>
        </w:rPr>
      </w:pPr>
    </w:p>
    <w:p w14:paraId="4C3BDC29"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2F79EF15" w14:textId="77777777" w:rsidR="005A3588" w:rsidRPr="0080728B" w:rsidRDefault="005A3588" w:rsidP="005A3588">
      <w:pPr>
        <w:widowControl w:val="0"/>
        <w:ind w:firstLine="426"/>
        <w:jc w:val="both"/>
        <w:rPr>
          <w:rFonts w:ascii="Times New Roman" w:hAnsi="Times New Roman" w:cs="Times New Roman"/>
          <w:sz w:val="22"/>
          <w:szCs w:val="22"/>
        </w:rPr>
      </w:pPr>
    </w:p>
    <w:p w14:paraId="73D5B87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 xml:space="preserve">, </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6912A42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B2FDD1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 xml:space="preserve">Срок настоящей </w:t>
      </w:r>
      <w:proofErr w:type="gramStart"/>
      <w:r w:rsidRPr="0080728B">
        <w:rPr>
          <w:rFonts w:ascii="Times New Roman" w:hAnsi="Times New Roman" w:cs="Times New Roman"/>
          <w:sz w:val="22"/>
          <w:szCs w:val="22"/>
        </w:rPr>
        <w:t>Гарантии</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46424174" w14:textId="77777777" w:rsidR="005A3588" w:rsidRPr="0080728B" w:rsidRDefault="005A3588" w:rsidP="005A3588">
      <w:pPr>
        <w:widowControl w:val="0"/>
        <w:ind w:firstLine="567"/>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или ненадлежащим образом исполнил свои обязательства в соответствии с Договором</w:t>
      </w:r>
      <w:r w:rsidRPr="0080728B">
        <w:rPr>
          <w:rFonts w:ascii="Times New Roman" w:hAnsi="Times New Roman" w:cs="Times New Roman"/>
          <w:b/>
          <w:sz w:val="22"/>
          <w:szCs w:val="22"/>
        </w:rPr>
        <w:t>.</w:t>
      </w:r>
    </w:p>
    <w:p w14:paraId="76D5E78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p>
    <w:p w14:paraId="071F8DC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Бенефициара должны быть приложены копии документов, подтверждающие полномочия лица, подписавшего Требование. </w:t>
      </w:r>
    </w:p>
    <w:p w14:paraId="608E77BC"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549457D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9FAA63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7FC6DD3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0B21C6BA"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29D17A28"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44806ED"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Неурегулированные споры и разногласия, возникающие при исполнении настоящей Гарантии, разрешаются в Арбитражном </w:t>
      </w:r>
      <w:proofErr w:type="gramStart"/>
      <w:r w:rsidRPr="0080728B">
        <w:rPr>
          <w:rFonts w:ascii="Times New Roman" w:hAnsi="Times New Roman" w:cs="Times New Roman"/>
          <w:bCs/>
          <w:sz w:val="22"/>
          <w:szCs w:val="22"/>
        </w:rPr>
        <w:t>суде(</w:t>
      </w:r>
      <w:proofErr w:type="gramEnd"/>
      <w:r w:rsidRPr="0080728B">
        <w:rPr>
          <w:rFonts w:ascii="Times New Roman" w:hAnsi="Times New Roman" w:cs="Times New Roman"/>
          <w:bCs/>
          <w:sz w:val="22"/>
          <w:szCs w:val="22"/>
        </w:rPr>
        <w:t>в зависимости от местонахождения [Заказчика]).</w:t>
      </w:r>
    </w:p>
    <w:p w14:paraId="3A3EAD5B"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18D4E2F" w14:textId="77777777" w:rsidR="005A3588" w:rsidRPr="0080728B" w:rsidRDefault="005A3588" w:rsidP="005A3588">
      <w:pPr>
        <w:widowControl w:val="0"/>
        <w:ind w:firstLine="426"/>
        <w:jc w:val="both"/>
        <w:rPr>
          <w:rFonts w:ascii="Times New Roman" w:hAnsi="Times New Roman" w:cs="Times New Roman"/>
          <w:sz w:val="22"/>
          <w:szCs w:val="22"/>
        </w:rPr>
      </w:pPr>
    </w:p>
    <w:p w14:paraId="74FD178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w:t>
      </w:r>
      <w:proofErr w:type="gramStart"/>
      <w:r w:rsidRPr="0080728B">
        <w:rPr>
          <w:rFonts w:ascii="Times New Roman" w:hAnsi="Times New Roman" w:cs="Times New Roman"/>
          <w:sz w:val="22"/>
          <w:szCs w:val="22"/>
        </w:rPr>
        <w:t>гарантии:[</w:t>
      </w:r>
      <w:proofErr w:type="gramEnd"/>
      <w:r w:rsidRPr="0080728B">
        <w:rPr>
          <w:rFonts w:ascii="Times New Roman" w:hAnsi="Times New Roman" w:cs="Times New Roman"/>
          <w:sz w:val="22"/>
          <w:szCs w:val="22"/>
        </w:rPr>
        <w:t>●].</w:t>
      </w:r>
    </w:p>
    <w:p w14:paraId="2C7D31B9" w14:textId="77777777" w:rsidR="005A3588" w:rsidRPr="0080728B" w:rsidRDefault="005A3588" w:rsidP="005A3588">
      <w:pPr>
        <w:widowControl w:val="0"/>
        <w:ind w:firstLine="426"/>
        <w:jc w:val="both"/>
        <w:rPr>
          <w:rFonts w:ascii="Times New Roman" w:hAnsi="Times New Roman" w:cs="Times New Roman"/>
          <w:sz w:val="22"/>
          <w:szCs w:val="22"/>
        </w:rPr>
      </w:pPr>
    </w:p>
    <w:p w14:paraId="59E9545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67561234" w14:textId="77777777" w:rsidR="005A3588" w:rsidRPr="0080728B" w:rsidRDefault="005A3588" w:rsidP="005A3588">
      <w:pPr>
        <w:widowControl w:val="0"/>
        <w:ind w:firstLine="426"/>
        <w:jc w:val="both"/>
        <w:rPr>
          <w:rFonts w:ascii="Times New Roman" w:hAnsi="Times New Roman" w:cs="Times New Roman"/>
          <w:sz w:val="22"/>
          <w:szCs w:val="22"/>
        </w:rPr>
      </w:pPr>
    </w:p>
    <w:p w14:paraId="6C054B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2289C35"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0AFD4EEF" w14:textId="77777777" w:rsidR="005A3588" w:rsidRPr="0080728B" w:rsidRDefault="005A3588" w:rsidP="005A3588">
      <w:pPr>
        <w:widowControl w:val="0"/>
        <w:ind w:firstLine="426"/>
        <w:jc w:val="both"/>
        <w:rPr>
          <w:rFonts w:ascii="Times New Roman" w:hAnsi="Times New Roman" w:cs="Times New Roman"/>
          <w:sz w:val="22"/>
          <w:szCs w:val="22"/>
        </w:rPr>
      </w:pPr>
    </w:p>
    <w:p w14:paraId="32C9EAB6" w14:textId="77777777" w:rsidR="005A3588" w:rsidRPr="0080728B" w:rsidRDefault="005A3588" w:rsidP="005A3588">
      <w:pPr>
        <w:widowControl w:val="0"/>
        <w:ind w:firstLine="426"/>
        <w:jc w:val="both"/>
        <w:rPr>
          <w:rFonts w:ascii="Times New Roman" w:hAnsi="Times New Roman" w:cs="Times New Roman"/>
          <w:sz w:val="22"/>
          <w:szCs w:val="22"/>
        </w:rPr>
      </w:pPr>
    </w:p>
    <w:p w14:paraId="073E1153"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7BAB201E" w14:textId="77777777" w:rsidTr="005A3588">
        <w:trPr>
          <w:trHeight w:val="1134"/>
        </w:trPr>
        <w:tc>
          <w:tcPr>
            <w:tcW w:w="5529" w:type="dxa"/>
          </w:tcPr>
          <w:p w14:paraId="732B6262"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26A4382" w14:textId="77777777" w:rsidR="005A3588" w:rsidRPr="0080728B" w:rsidRDefault="005A3588" w:rsidP="005A3588">
            <w:pPr>
              <w:widowControl w:val="0"/>
              <w:jc w:val="both"/>
              <w:rPr>
                <w:rFonts w:ascii="Times New Roman" w:hAnsi="Times New Roman" w:cs="Times New Roman"/>
                <w:b/>
                <w:sz w:val="22"/>
                <w:szCs w:val="22"/>
              </w:rPr>
            </w:pPr>
          </w:p>
          <w:p w14:paraId="21ACC073" w14:textId="77777777" w:rsidR="005A3588" w:rsidRPr="0080728B" w:rsidRDefault="005A3588" w:rsidP="005A3588">
            <w:pPr>
              <w:widowControl w:val="0"/>
              <w:jc w:val="both"/>
              <w:rPr>
                <w:rFonts w:ascii="Times New Roman" w:hAnsi="Times New Roman" w:cs="Times New Roman"/>
                <w:b/>
                <w:sz w:val="22"/>
                <w:szCs w:val="22"/>
              </w:rPr>
            </w:pPr>
          </w:p>
          <w:p w14:paraId="7B5FB6AB"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21EFB57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412172A" w14:textId="77777777" w:rsidR="005A3588" w:rsidRPr="0080728B" w:rsidRDefault="005A3588" w:rsidP="005A3588">
            <w:pPr>
              <w:widowControl w:val="0"/>
              <w:jc w:val="both"/>
              <w:rPr>
                <w:rFonts w:ascii="Times New Roman" w:hAnsi="Times New Roman" w:cs="Times New Roman"/>
                <w:b/>
                <w:sz w:val="22"/>
                <w:szCs w:val="22"/>
              </w:rPr>
            </w:pPr>
          </w:p>
          <w:p w14:paraId="450F53D0" w14:textId="77777777" w:rsidR="005A3588" w:rsidRPr="0080728B" w:rsidRDefault="005A3588" w:rsidP="005A3588">
            <w:pPr>
              <w:widowControl w:val="0"/>
              <w:jc w:val="both"/>
              <w:rPr>
                <w:rFonts w:ascii="Times New Roman" w:hAnsi="Times New Roman" w:cs="Times New Roman"/>
                <w:b/>
                <w:sz w:val="22"/>
                <w:szCs w:val="22"/>
              </w:rPr>
            </w:pPr>
          </w:p>
          <w:p w14:paraId="780F3D2F"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38BFD732"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7F392CA3" w14:textId="50E51770" w:rsidR="000D09F8" w:rsidRPr="0080728B" w:rsidRDefault="00C47286" w:rsidP="005A3588">
      <w:pPr>
        <w:pStyle w:val="1"/>
        <w:keepNext w:val="0"/>
        <w:keepLines w:val="0"/>
        <w:widowControl w:val="0"/>
        <w:spacing w:before="0" w:after="120" w:line="264" w:lineRule="auto"/>
        <w:ind w:firstLine="6804"/>
        <w:jc w:val="center"/>
        <w:rPr>
          <w:rFonts w:ascii="Times New Roman" w:hAnsi="Times New Roman" w:cs="Times New Roman"/>
          <w:sz w:val="22"/>
          <w:szCs w:val="22"/>
          <w:lang w:val="en-US"/>
        </w:rPr>
      </w:pPr>
      <w:bookmarkStart w:id="239" w:name="RefSCH9"/>
      <w:bookmarkStart w:id="240" w:name="_Toc504140805"/>
      <w:bookmarkStart w:id="241" w:name="_Toc518653294"/>
      <w:r w:rsidRPr="0080728B">
        <w:rPr>
          <w:rStyle w:val="10"/>
          <w:rFonts w:ascii="Times New Roman" w:hAnsi="Times New Roman" w:cs="Times New Roman"/>
          <w:b/>
          <w:i/>
          <w:color w:val="auto"/>
          <w:sz w:val="22"/>
          <w:szCs w:val="22"/>
        </w:rPr>
        <w:lastRenderedPageBreak/>
        <w:t xml:space="preserve">Приложение </w:t>
      </w:r>
      <w:bookmarkStart w:id="242" w:name="RefSCH9_No"/>
      <w:r w:rsidR="003D1A69" w:rsidRPr="0080728B">
        <w:rPr>
          <w:rStyle w:val="10"/>
          <w:rFonts w:ascii="Times New Roman" w:hAnsi="Times New Roman" w:cs="Times New Roman"/>
          <w:b/>
          <w:i/>
          <w:color w:val="auto"/>
          <w:sz w:val="22"/>
          <w:szCs w:val="22"/>
        </w:rPr>
        <w:t>№ </w:t>
      </w:r>
      <w:bookmarkEnd w:id="239"/>
      <w:r w:rsidR="000350AE" w:rsidRPr="0080728B">
        <w:rPr>
          <w:rStyle w:val="10"/>
          <w:rFonts w:ascii="Times New Roman" w:hAnsi="Times New Roman" w:cs="Times New Roman"/>
          <w:b/>
          <w:i/>
          <w:color w:val="auto"/>
          <w:sz w:val="22"/>
          <w:szCs w:val="22"/>
        </w:rPr>
        <w:t>9</w:t>
      </w:r>
      <w:bookmarkEnd w:id="242"/>
      <w:r w:rsidR="0011403A" w:rsidRPr="0080728B">
        <w:rPr>
          <w:rStyle w:val="10"/>
          <w:rFonts w:ascii="Times New Roman" w:hAnsi="Times New Roman" w:cs="Times New Roman"/>
          <w:b/>
          <w:i/>
          <w:color w:val="auto"/>
          <w:sz w:val="22"/>
          <w:szCs w:val="22"/>
        </w:rPr>
        <w:br/>
      </w:r>
      <w:bookmarkEnd w:id="240"/>
      <w:bookmarkEnd w:id="241"/>
    </w:p>
    <w:p w14:paraId="488674D6" w14:textId="77777777" w:rsidR="005A3588" w:rsidRPr="0080728B" w:rsidRDefault="005A3588"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43" w:name="RefSCH10_1"/>
      <w:r w:rsidRPr="0080728B">
        <w:rPr>
          <w:rFonts w:ascii="Times New Roman" w:hAnsi="Times New Roman" w:cs="Times New Roman"/>
          <w:b/>
          <w:color w:val="auto"/>
          <w:sz w:val="22"/>
          <w:szCs w:val="22"/>
        </w:rPr>
        <w:t>Форма Банковской гарантии на надлежащее исполнение обязательств</w:t>
      </w:r>
      <w:bookmarkStart w:id="244" w:name="_Hlt500769595"/>
      <w:bookmarkEnd w:id="244"/>
      <w:r w:rsidRPr="0080728B">
        <w:rPr>
          <w:rFonts w:ascii="Times New Roman" w:hAnsi="Times New Roman" w:cs="Times New Roman"/>
          <w:b/>
          <w:color w:val="auto"/>
          <w:sz w:val="22"/>
          <w:szCs w:val="22"/>
        </w:rPr>
        <w:br/>
        <w:t>в Гарантийный период</w:t>
      </w:r>
      <w:bookmarkEnd w:id="243"/>
    </w:p>
    <w:p w14:paraId="693D230F" w14:textId="77777777" w:rsidR="005A3588" w:rsidRPr="0080728B" w:rsidRDefault="005A3588" w:rsidP="005A3588">
      <w:pPr>
        <w:widowControl w:val="0"/>
        <w:tabs>
          <w:tab w:val="right" w:pos="9356"/>
        </w:tabs>
        <w:jc w:val="center"/>
        <w:rPr>
          <w:rFonts w:ascii="Times New Roman" w:hAnsi="Times New Roman" w:cs="Times New Roman"/>
          <w:bCs/>
          <w:i/>
          <w:sz w:val="22"/>
          <w:szCs w:val="22"/>
        </w:rPr>
      </w:pPr>
      <w:r w:rsidRPr="0080728B">
        <w:rPr>
          <w:rFonts w:ascii="Times New Roman" w:hAnsi="Times New Roman" w:cs="Times New Roman"/>
          <w:i/>
          <w:sz w:val="22"/>
          <w:szCs w:val="22"/>
        </w:rPr>
        <w:t>БАНКОВСКАЯ ГАРАНТИЯ №__</w:t>
      </w:r>
    </w:p>
    <w:p w14:paraId="6976F72C" w14:textId="77777777" w:rsidR="005A3588" w:rsidRPr="0080728B" w:rsidRDefault="005A3588" w:rsidP="005A3588">
      <w:pPr>
        <w:widowControl w:val="0"/>
        <w:ind w:firstLine="426"/>
        <w:jc w:val="both"/>
        <w:rPr>
          <w:rFonts w:ascii="Times New Roman" w:hAnsi="Times New Roman" w:cs="Times New Roman"/>
          <w:sz w:val="22"/>
          <w:szCs w:val="22"/>
        </w:rPr>
      </w:pPr>
    </w:p>
    <w:p w14:paraId="13F55570"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5DB663B" w14:textId="77777777" w:rsidR="005A3588" w:rsidRPr="0080728B" w:rsidRDefault="005A3588" w:rsidP="005A3588">
      <w:pPr>
        <w:widowControl w:val="0"/>
        <w:ind w:firstLine="426"/>
        <w:jc w:val="both"/>
        <w:rPr>
          <w:rFonts w:ascii="Times New Roman" w:hAnsi="Times New Roman" w:cs="Times New Roman"/>
          <w:sz w:val="22"/>
          <w:szCs w:val="22"/>
        </w:rPr>
      </w:pPr>
    </w:p>
    <w:p w14:paraId="0CEDB64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w:t>
      </w:r>
      <w:r w:rsidRPr="0080728B">
        <w:rPr>
          <w:rFonts w:ascii="Times New Roman" w:hAnsi="Times New Roman" w:cs="Times New Roman"/>
          <w:b/>
          <w:sz w:val="22"/>
          <w:szCs w:val="22"/>
        </w:rPr>
        <w:t>Гарантия</w:t>
      </w: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sz w:val="22"/>
          <w:szCs w:val="22"/>
        </w:rPr>
        <w:t>,</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период гарантийного срока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1676C1A0"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4EEC5F4"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 xml:space="preserve"> [●]</w:t>
      </w:r>
      <w:r w:rsidRPr="0080728B">
        <w:rPr>
          <w:rFonts w:ascii="Times New Roman" w:hAnsi="Times New Roman" w:cs="Times New Roman"/>
          <w:sz w:val="22"/>
          <w:szCs w:val="22"/>
        </w:rPr>
        <w:t>.</w:t>
      </w:r>
    </w:p>
    <w:p w14:paraId="372D0FA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свои обязательства в период гарантийного срока в соответствии с Договором.</w:t>
      </w:r>
    </w:p>
    <w:p w14:paraId="56BDAC91"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4592140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proofErr w:type="spellStart"/>
      <w:proofErr w:type="gramStart"/>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а</w:t>
      </w:r>
      <w:proofErr w:type="spellEnd"/>
      <w:proofErr w:type="gramEnd"/>
      <w:r w:rsidRPr="0080728B">
        <w:rPr>
          <w:rFonts w:ascii="Times New Roman" w:hAnsi="Times New Roman" w:cs="Times New Roman"/>
          <w:sz w:val="22"/>
          <w:szCs w:val="22"/>
        </w:rPr>
        <w:t xml:space="preserve"> также заверено печатью </w:t>
      </w:r>
      <w:r w:rsidRPr="0080728B">
        <w:rPr>
          <w:rFonts w:ascii="Times New Roman" w:hAnsi="Times New Roman" w:cs="Times New Roman"/>
          <w:b/>
          <w:bCs/>
          <w:sz w:val="22"/>
          <w:szCs w:val="22"/>
        </w:rPr>
        <w:t>Бенефициара.</w:t>
      </w:r>
    </w:p>
    <w:p w14:paraId="1017838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w:t>
      </w:r>
      <w:r w:rsidRPr="0080728B">
        <w:rPr>
          <w:rFonts w:ascii="Times New Roman" w:hAnsi="Times New Roman" w:cs="Times New Roman"/>
          <w:b/>
          <w:sz w:val="22"/>
          <w:szCs w:val="22"/>
        </w:rPr>
        <w:t xml:space="preserve">Бенефициара </w:t>
      </w:r>
      <w:r w:rsidRPr="0080728B">
        <w:rPr>
          <w:rFonts w:ascii="Times New Roman" w:hAnsi="Times New Roman" w:cs="Times New Roman"/>
          <w:sz w:val="22"/>
          <w:szCs w:val="22"/>
        </w:rPr>
        <w:t xml:space="preserve">должны быть приложены копии документов, подтверждающие полномочия лица, подписавшего Требование. </w:t>
      </w:r>
    </w:p>
    <w:p w14:paraId="711E695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должен перечислить истребованную Бенефициаром сумму.</w:t>
      </w:r>
    </w:p>
    <w:p w14:paraId="36BD67B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1B4070E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123757A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w:t>
      </w:r>
      <w:r w:rsidRPr="0080728B">
        <w:rPr>
          <w:rFonts w:ascii="Times New Roman" w:hAnsi="Times New Roman" w:cs="Times New Roman"/>
          <w:bCs/>
          <w:sz w:val="22"/>
          <w:szCs w:val="22"/>
        </w:rPr>
        <w:lastRenderedPageBreak/>
        <w:t xml:space="preserve">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702B964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533153D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26698F4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80728B">
        <w:rPr>
          <w:rFonts w:ascii="Times New Roman" w:hAnsi="Times New Roman" w:cs="Times New Roman"/>
          <w:b/>
          <w:bCs/>
          <w:i/>
          <w:sz w:val="22"/>
          <w:szCs w:val="22"/>
        </w:rPr>
        <w:t>.</w:t>
      </w:r>
    </w:p>
    <w:p w14:paraId="3AAB9261"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631B746B" w14:textId="77777777" w:rsidR="005A3588" w:rsidRPr="0080728B" w:rsidRDefault="005A3588" w:rsidP="005A3588">
      <w:pPr>
        <w:widowControl w:val="0"/>
        <w:ind w:firstLine="426"/>
        <w:jc w:val="both"/>
        <w:rPr>
          <w:rFonts w:ascii="Times New Roman" w:hAnsi="Times New Roman" w:cs="Times New Roman"/>
          <w:sz w:val="22"/>
          <w:szCs w:val="22"/>
        </w:rPr>
      </w:pPr>
    </w:p>
    <w:p w14:paraId="2F4E1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w:t>
      </w:r>
      <w:proofErr w:type="gramStart"/>
      <w:r w:rsidRPr="0080728B">
        <w:rPr>
          <w:rFonts w:ascii="Times New Roman" w:hAnsi="Times New Roman" w:cs="Times New Roman"/>
          <w:sz w:val="22"/>
          <w:szCs w:val="22"/>
        </w:rPr>
        <w:t>гарантии:[</w:t>
      </w:r>
      <w:proofErr w:type="gramEnd"/>
      <w:r w:rsidRPr="0080728B">
        <w:rPr>
          <w:rFonts w:ascii="Times New Roman" w:hAnsi="Times New Roman" w:cs="Times New Roman"/>
          <w:sz w:val="22"/>
          <w:szCs w:val="22"/>
        </w:rPr>
        <w:t>●].</w:t>
      </w:r>
    </w:p>
    <w:p w14:paraId="62C57EDC" w14:textId="77777777" w:rsidR="005A3588" w:rsidRPr="0080728B" w:rsidRDefault="005A3588" w:rsidP="005A3588">
      <w:pPr>
        <w:widowControl w:val="0"/>
        <w:ind w:firstLine="426"/>
        <w:jc w:val="both"/>
        <w:rPr>
          <w:rFonts w:ascii="Times New Roman" w:hAnsi="Times New Roman" w:cs="Times New Roman"/>
          <w:sz w:val="22"/>
          <w:szCs w:val="22"/>
        </w:rPr>
      </w:pPr>
    </w:p>
    <w:p w14:paraId="4DA0B0D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8ADDA30" w14:textId="77777777" w:rsidR="005A3588" w:rsidRPr="0080728B" w:rsidRDefault="005A3588" w:rsidP="005A3588">
      <w:pPr>
        <w:widowControl w:val="0"/>
        <w:ind w:firstLine="426"/>
        <w:jc w:val="both"/>
        <w:rPr>
          <w:rFonts w:ascii="Times New Roman" w:hAnsi="Times New Roman" w:cs="Times New Roman"/>
          <w:sz w:val="22"/>
          <w:szCs w:val="22"/>
        </w:rPr>
      </w:pPr>
    </w:p>
    <w:p w14:paraId="30983D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5B767E56"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6BD97E82" w14:textId="77777777" w:rsidR="005A3588" w:rsidRPr="0080728B" w:rsidRDefault="005A3588" w:rsidP="005A3588">
      <w:pPr>
        <w:widowControl w:val="0"/>
        <w:ind w:firstLine="426"/>
        <w:jc w:val="both"/>
        <w:rPr>
          <w:rFonts w:ascii="Times New Roman" w:hAnsi="Times New Roman" w:cs="Times New Roman"/>
          <w:sz w:val="22"/>
          <w:szCs w:val="22"/>
        </w:rPr>
      </w:pPr>
    </w:p>
    <w:p w14:paraId="11D73631" w14:textId="77777777" w:rsidR="005A3588" w:rsidRPr="0080728B" w:rsidRDefault="005A3588" w:rsidP="005A3588">
      <w:pPr>
        <w:widowControl w:val="0"/>
        <w:ind w:firstLine="426"/>
        <w:jc w:val="both"/>
        <w:rPr>
          <w:rFonts w:ascii="Times New Roman" w:hAnsi="Times New Roman" w:cs="Times New Roman"/>
          <w:sz w:val="22"/>
          <w:szCs w:val="22"/>
        </w:rPr>
      </w:pPr>
    </w:p>
    <w:p w14:paraId="0846BE1C"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3F891678" w14:textId="77777777" w:rsidTr="005A3588">
        <w:trPr>
          <w:trHeight w:val="1134"/>
        </w:trPr>
        <w:tc>
          <w:tcPr>
            <w:tcW w:w="5529" w:type="dxa"/>
          </w:tcPr>
          <w:p w14:paraId="1CF7F68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FB8DE39" w14:textId="77777777" w:rsidR="005A3588" w:rsidRPr="0080728B" w:rsidRDefault="005A3588" w:rsidP="005A3588">
            <w:pPr>
              <w:widowControl w:val="0"/>
              <w:jc w:val="both"/>
              <w:rPr>
                <w:rFonts w:ascii="Times New Roman" w:hAnsi="Times New Roman" w:cs="Times New Roman"/>
                <w:b/>
                <w:sz w:val="22"/>
                <w:szCs w:val="22"/>
              </w:rPr>
            </w:pPr>
          </w:p>
          <w:p w14:paraId="22321A5C" w14:textId="77777777" w:rsidR="005A3588" w:rsidRPr="0080728B" w:rsidRDefault="005A3588" w:rsidP="005A3588">
            <w:pPr>
              <w:widowControl w:val="0"/>
              <w:jc w:val="both"/>
              <w:rPr>
                <w:rFonts w:ascii="Times New Roman" w:hAnsi="Times New Roman" w:cs="Times New Roman"/>
                <w:b/>
                <w:sz w:val="22"/>
                <w:szCs w:val="22"/>
              </w:rPr>
            </w:pPr>
          </w:p>
          <w:p w14:paraId="7729F36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1F6B3778"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F3BBF0C" w14:textId="77777777" w:rsidR="005A3588" w:rsidRPr="0080728B" w:rsidRDefault="005A3588" w:rsidP="005A3588">
            <w:pPr>
              <w:widowControl w:val="0"/>
              <w:jc w:val="both"/>
              <w:rPr>
                <w:rFonts w:ascii="Times New Roman" w:hAnsi="Times New Roman" w:cs="Times New Roman"/>
                <w:b/>
                <w:sz w:val="22"/>
                <w:szCs w:val="22"/>
              </w:rPr>
            </w:pPr>
          </w:p>
          <w:p w14:paraId="621D21FF" w14:textId="77777777" w:rsidR="005A3588" w:rsidRPr="0080728B" w:rsidRDefault="005A3588" w:rsidP="005A3588">
            <w:pPr>
              <w:widowControl w:val="0"/>
              <w:jc w:val="both"/>
              <w:rPr>
                <w:rFonts w:ascii="Times New Roman" w:hAnsi="Times New Roman" w:cs="Times New Roman"/>
                <w:b/>
                <w:sz w:val="22"/>
                <w:szCs w:val="22"/>
              </w:rPr>
            </w:pPr>
          </w:p>
          <w:p w14:paraId="12AE308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092FC87F" w14:textId="77777777" w:rsidR="005A3588" w:rsidRPr="0080728B" w:rsidRDefault="005A3588" w:rsidP="005A3588">
      <w:pPr>
        <w:pStyle w:val="SCH"/>
        <w:widowControl w:val="0"/>
        <w:numPr>
          <w:ilvl w:val="0"/>
          <w:numId w:val="0"/>
        </w:numPr>
        <w:suppressAutoHyphens w:val="0"/>
        <w:spacing w:line="264" w:lineRule="auto"/>
        <w:ind w:left="720"/>
        <w:jc w:val="center"/>
        <w:rPr>
          <w:rFonts w:ascii="Times New Roman" w:hAnsi="Times New Roman" w:cs="Times New Roman"/>
          <w:i w:val="0"/>
          <w:sz w:val="22"/>
          <w:szCs w:val="22"/>
          <w:lang w:val="en-US"/>
        </w:rPr>
      </w:pPr>
    </w:p>
    <w:p w14:paraId="4F7257F5" w14:textId="77777777" w:rsidR="00207EF0" w:rsidRPr="0080728B" w:rsidRDefault="00207EF0" w:rsidP="0080728B">
      <w:pPr>
        <w:widowControl w:val="0"/>
        <w:jc w:val="right"/>
        <w:rPr>
          <w:rFonts w:ascii="Times New Roman" w:hAnsi="Times New Roman" w:cs="Times New Roman"/>
          <w:b/>
          <w:i/>
          <w:sz w:val="22"/>
          <w:szCs w:val="22"/>
        </w:rPr>
      </w:pPr>
    </w:p>
    <w:p w14:paraId="70A53DAC" w14:textId="77777777" w:rsidR="00207EF0" w:rsidRPr="0080728B" w:rsidRDefault="00207EF0" w:rsidP="0080728B">
      <w:pPr>
        <w:widowControl w:val="0"/>
        <w:jc w:val="right"/>
        <w:rPr>
          <w:rFonts w:ascii="Times New Roman" w:hAnsi="Times New Roman" w:cs="Times New Roman"/>
          <w:b/>
          <w:i/>
          <w:sz w:val="22"/>
          <w:szCs w:val="22"/>
        </w:rPr>
        <w:sectPr w:rsidR="00207EF0" w:rsidRPr="0080728B" w:rsidSect="00E11450">
          <w:pgSz w:w="11906" w:h="16838" w:code="9"/>
          <w:pgMar w:top="1134" w:right="851" w:bottom="1134" w:left="1701" w:header="709" w:footer="709" w:gutter="0"/>
          <w:cols w:space="708"/>
          <w:docGrid w:linePitch="360"/>
        </w:sectPr>
      </w:pPr>
    </w:p>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45" w:name="RefSCH10"/>
      <w:bookmarkStart w:id="246" w:name="_Toc504140806"/>
      <w:bookmarkStart w:id="247" w:name="_Toc518653295"/>
      <w:r w:rsidRPr="0080728B">
        <w:rPr>
          <w:rFonts w:ascii="Times New Roman" w:hAnsi="Times New Roman" w:cs="Times New Roman"/>
          <w:b/>
          <w:i/>
          <w:sz w:val="22"/>
          <w:szCs w:val="22"/>
        </w:rPr>
        <w:lastRenderedPageBreak/>
        <w:t xml:space="preserve">Приложение </w:t>
      </w:r>
      <w:bookmarkStart w:id="248"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248"/>
      <w:r w:rsidR="0011403A" w:rsidRPr="0080728B">
        <w:rPr>
          <w:rFonts w:ascii="Times New Roman" w:hAnsi="Times New Roman" w:cs="Times New Roman"/>
          <w:b/>
          <w:i/>
          <w:sz w:val="22"/>
          <w:szCs w:val="22"/>
        </w:rPr>
        <w:br/>
      </w:r>
      <w:bookmarkEnd w:id="245"/>
      <w:bookmarkEnd w:id="246"/>
      <w:bookmarkEnd w:id="247"/>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w:t>
      </w:r>
      <w:proofErr w:type="gramStart"/>
      <w:r w:rsidRPr="005A3588">
        <w:rPr>
          <w:rFonts w:ascii="Times New Roman" w:eastAsia="Times New Roman" w:hAnsi="Times New Roman" w:cs="Times New Roman"/>
          <w:b/>
          <w:sz w:val="22"/>
          <w:szCs w:val="22"/>
        </w:rPr>
        <w:t>_»_</w:t>
      </w:r>
      <w:proofErr w:type="gramEnd"/>
      <w:r w:rsidRPr="005A3588">
        <w:rPr>
          <w:rFonts w:ascii="Times New Roman" w:eastAsia="Times New Roman" w:hAnsi="Times New Roman" w:cs="Times New Roman"/>
          <w:b/>
          <w:sz w:val="22"/>
          <w:szCs w:val="22"/>
        </w:rPr>
        <w:t>_______20___ г.</w:t>
      </w:r>
    </w:p>
    <w:p w14:paraId="30DFF7C6" w14:textId="77777777" w:rsidR="005A3588" w:rsidRPr="005A3588" w:rsidRDefault="005A3588" w:rsidP="005A3588">
      <w:pPr>
        <w:widowControl w:val="0"/>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3588">
        <w:rPr>
          <w:rFonts w:ascii="Times New Roman" w:eastAsia="Times New Roman" w:hAnsi="Times New Roman" w:cs="Times New Roman"/>
          <w:b/>
          <w:i/>
          <w:color w:val="FF0000"/>
          <w:sz w:val="22"/>
          <w:szCs w:val="22"/>
        </w:rPr>
        <w:t xml:space="preserve"> </w:t>
      </w:r>
      <w:hyperlink r:id="rId18" w:history="1">
        <w:r w:rsidRPr="005A3588">
          <w:rPr>
            <w:rFonts w:ascii="Times New Roman" w:eastAsia="Times New Roman" w:hAnsi="Times New Roman" w:cs="Times New Roman"/>
            <w:b/>
            <w:i/>
            <w:color w:val="0000FF"/>
            <w:sz w:val="22"/>
            <w:szCs w:val="22"/>
            <w:u w:val="single"/>
            <w:lang w:eastAsia="en-US"/>
          </w:rPr>
          <w:t>http</w:t>
        </w:r>
        <w:r w:rsidRPr="005A3588">
          <w:rPr>
            <w:rFonts w:ascii="Times New Roman" w:eastAsia="Times New Roman" w:hAnsi="Times New Roman" w:cs="Times New Roman"/>
            <w:b/>
            <w:i/>
            <w:color w:val="0000FF"/>
            <w:sz w:val="22"/>
            <w:szCs w:val="22"/>
            <w:u w:val="single"/>
            <w:lang w:val="en-US" w:eastAsia="en-US"/>
          </w:rPr>
          <w:t>s</w:t>
        </w:r>
        <w:r w:rsidRPr="005A3588">
          <w:rPr>
            <w:rFonts w:ascii="Times New Roman" w:eastAsia="Times New Roman" w:hAnsi="Times New Roman" w:cs="Times New Roman"/>
            <w:b/>
            <w:i/>
            <w:color w:val="0000FF"/>
            <w:sz w:val="22"/>
            <w:szCs w:val="22"/>
            <w:u w:val="single"/>
            <w:lang w:eastAsia="en-US"/>
          </w:rPr>
          <w:t>://www.irkutskenergo.ru/qa/6458.html</w:t>
        </w:r>
      </w:hyperlink>
      <w:r w:rsidRPr="005A3588">
        <w:rPr>
          <w:rFonts w:ascii="Times New Roman" w:eastAsia="Times New Roman" w:hAnsi="Times New Roman" w:cs="Times New Roman"/>
          <w:b/>
          <w:i/>
          <w:color w:val="C00000"/>
          <w:sz w:val="22"/>
          <w:szCs w:val="22"/>
          <w:vertAlign w:val="superscript"/>
        </w:rPr>
        <w:footnoteReference w:id="9"/>
      </w:r>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1DD97DBC"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BB9555C"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Заказчик оставляет за собой право проводить независимые аудиты и контрольные </w:t>
      </w:r>
      <w:r w:rsidRPr="005A3588">
        <w:rPr>
          <w:rFonts w:ascii="Times New Roman" w:eastAsia="Times New Roman" w:hAnsi="Times New Roman" w:cs="Times New Roman"/>
          <w:sz w:val="22"/>
          <w:szCs w:val="22"/>
        </w:rPr>
        <w:lastRenderedPageBreak/>
        <w:t>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не допускается.</w:t>
      </w:r>
    </w:p>
    <w:p w14:paraId="0CF85BF8"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1ECA3D85"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w:t>
      </w:r>
      <w:r w:rsidRPr="005A3588">
        <w:rPr>
          <w:rFonts w:ascii="Times New Roman" w:eastAsia="Times New Roman" w:hAnsi="Times New Roman" w:cs="Times New Roman"/>
          <w:sz w:val="22"/>
          <w:szCs w:val="22"/>
        </w:rPr>
        <w:lastRenderedPageBreak/>
        <w:t>на территории Заказчика.</w:t>
      </w:r>
    </w:p>
    <w:p w14:paraId="5A872FA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допускать утечки потребляемых видов энергоресурсов;</w:t>
      </w:r>
    </w:p>
    <w:p w14:paraId="4326113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3476FB7B"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Средства индивидуальной защиты, транспорт:</w:t>
      </w:r>
    </w:p>
    <w:p w14:paraId="539A6610"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654A5F7C"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1126FE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3E22CCA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0BEB09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52C5705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3B0987B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соблюдение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скоростного режима, установленного Заказчиком;</w:t>
      </w:r>
    </w:p>
    <w:p w14:paraId="33F1A4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организовать </w:t>
      </w:r>
      <w:proofErr w:type="spellStart"/>
      <w:r w:rsidRPr="005A3588">
        <w:rPr>
          <w:rFonts w:ascii="Times New Roman" w:eastAsia="Times New Roman" w:hAnsi="Times New Roman" w:cs="Times New Roman"/>
          <w:sz w:val="22"/>
          <w:szCs w:val="22"/>
        </w:rPr>
        <w:t>предрейсовый</w:t>
      </w:r>
      <w:proofErr w:type="spellEnd"/>
      <w:r w:rsidRPr="005A3588">
        <w:rPr>
          <w:rFonts w:ascii="Times New Roman" w:eastAsia="Times New Roman" w:hAnsi="Times New Roman" w:cs="Times New Roman"/>
          <w:sz w:val="22"/>
          <w:szCs w:val="22"/>
        </w:rPr>
        <w:t xml:space="preserve"> медицинский осмотр водителей;</w:t>
      </w:r>
    </w:p>
    <w:p w14:paraId="0A21BD4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64133302"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30417A1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9" w:history="1">
        <w:r w:rsidRPr="005A3588">
          <w:rPr>
            <w:rFonts w:ascii="Times New Roman" w:eastAsia="Times New Roman" w:hAnsi="Times New Roman" w:cs="Times New Roman"/>
            <w:b/>
            <w:i/>
            <w:color w:val="0000FF"/>
            <w:sz w:val="22"/>
            <w:szCs w:val="22"/>
            <w:u w:val="single"/>
            <w:lang w:eastAsia="en-US"/>
          </w:rPr>
          <w:t>http</w:t>
        </w:r>
        <w:r w:rsidRPr="005A3588">
          <w:rPr>
            <w:rFonts w:ascii="Times New Roman" w:eastAsia="Times New Roman" w:hAnsi="Times New Roman" w:cs="Times New Roman"/>
            <w:b/>
            <w:i/>
            <w:color w:val="0000FF"/>
            <w:sz w:val="22"/>
            <w:szCs w:val="22"/>
            <w:u w:val="single"/>
            <w:lang w:val="en-US" w:eastAsia="en-US"/>
          </w:rPr>
          <w:t>s</w:t>
        </w:r>
        <w:r w:rsidRPr="005A3588">
          <w:rPr>
            <w:rFonts w:ascii="Times New Roman" w:eastAsia="Times New Roman" w:hAnsi="Times New Roman" w:cs="Times New Roman"/>
            <w:b/>
            <w:i/>
            <w:color w:val="0000FF"/>
            <w:sz w:val="22"/>
            <w:szCs w:val="22"/>
            <w:u w:val="single"/>
            <w:lang w:eastAsia="en-US"/>
          </w:rPr>
          <w:t>://www.irkutskenergo.ru/</w:t>
        </w:r>
        <w:proofErr w:type="spellStart"/>
        <w:r w:rsidRPr="005A3588">
          <w:rPr>
            <w:rFonts w:ascii="Times New Roman" w:eastAsia="Times New Roman" w:hAnsi="Times New Roman" w:cs="Times New Roman"/>
            <w:b/>
            <w:i/>
            <w:color w:val="0000FF"/>
            <w:sz w:val="22"/>
            <w:szCs w:val="22"/>
            <w:u w:val="single"/>
            <w:lang w:eastAsia="en-US"/>
          </w:rPr>
          <w:t>qa</w:t>
        </w:r>
        <w:proofErr w:type="spellEnd"/>
        <w:r w:rsidRPr="005A3588">
          <w:rPr>
            <w:rFonts w:ascii="Times New Roman" w:eastAsia="Times New Roman" w:hAnsi="Times New Roman" w:cs="Times New Roman"/>
            <w:b/>
            <w:i/>
            <w:color w:val="0000FF"/>
            <w:sz w:val="22"/>
            <w:szCs w:val="22"/>
            <w:u w:val="single"/>
            <w:lang w:eastAsia="en-US"/>
          </w:rPr>
          <w:t>/6458.html</w:t>
        </w:r>
      </w:hyperlink>
      <w:r w:rsidRPr="005A3588">
        <w:rPr>
          <w:rFonts w:ascii="Times New Roman" w:eastAsia="Times New Roman" w:hAnsi="Times New Roman" w:cs="Times New Roman"/>
          <w:b/>
          <w:i/>
          <w:sz w:val="22"/>
          <w:szCs w:val="22"/>
        </w:rPr>
        <w:t>.</w:t>
      </w:r>
    </w:p>
    <w:p w14:paraId="2534291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5A3588">
      <w:pPr>
        <w:widowControl w:val="0"/>
        <w:numPr>
          <w:ilvl w:val="1"/>
          <w:numId w:val="19"/>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lastRenderedPageBreak/>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49" w:name="RefSCH7_1"/>
    </w:p>
    <w:p w14:paraId="2718FDF7" w14:textId="77777777" w:rsidR="005A3588" w:rsidRP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5A3588" w:rsidRDefault="005A3588" w:rsidP="005A3588">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9"/>
      <w:r w:rsidRPr="005A3588">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50" w:name="_Ref499613233"/>
          </w:p>
        </w:tc>
        <w:bookmarkEnd w:id="250"/>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w:t>
            </w:r>
            <w:r w:rsidRPr="00363750">
              <w:rPr>
                <w:rFonts w:ascii="Times New Roman" w:eastAsia="Times New Roman" w:hAnsi="Times New Roman" w:cs="Times New Roman"/>
                <w:sz w:val="16"/>
                <w:szCs w:val="16"/>
              </w:rPr>
              <w:lastRenderedPageBreak/>
              <w:t xml:space="preserve">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lastRenderedPageBreak/>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51" w:name="_Ref496878534"/>
          </w:p>
        </w:tc>
        <w:bookmarkEnd w:id="251"/>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52" w:name="_Ref499613281"/>
          </w:p>
        </w:tc>
        <w:bookmarkEnd w:id="252"/>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26997E07"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Pr="00363750">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53" w:name="_Ref499613849"/>
    </w:p>
    <w:bookmarkEnd w:id="253"/>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4" w:name="_Ref499613827"/>
          </w:p>
        </w:tc>
        <w:bookmarkEnd w:id="254"/>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5" w:name="_Ref496877736"/>
          </w:p>
        </w:tc>
        <w:bookmarkEnd w:id="255"/>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6" w:name="_Ref496878826"/>
          </w:p>
        </w:tc>
        <w:bookmarkEnd w:id="256"/>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7" w:name="_Ref496879343"/>
          </w:p>
        </w:tc>
        <w:bookmarkEnd w:id="257"/>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8" w:name="_Ref499613830"/>
          </w:p>
        </w:tc>
        <w:bookmarkEnd w:id="258"/>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5A3588">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w:t>
      </w:r>
      <w:proofErr w:type="gramStart"/>
      <w:r w:rsidRPr="005A3588">
        <w:rPr>
          <w:rFonts w:ascii="Times New Roman" w:eastAsia="Times New Roman" w:hAnsi="Times New Roman" w:cs="Times New Roman"/>
          <w:sz w:val="22"/>
          <w:szCs w:val="22"/>
        </w:rPr>
        <w:t>В</w:t>
      </w:r>
      <w:proofErr w:type="gramEnd"/>
      <w:r w:rsidRPr="005A3588">
        <w:rPr>
          <w:rFonts w:ascii="Times New Roman" w:eastAsia="Times New Roman" w:hAnsi="Times New Roman" w:cs="Times New Roman"/>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1E21A91E" w14:textId="77777777" w:rsidTr="005A3588">
        <w:trPr>
          <w:trHeight w:val="1134"/>
        </w:trPr>
        <w:tc>
          <w:tcPr>
            <w:tcW w:w="4678" w:type="dxa"/>
          </w:tcPr>
          <w:p w14:paraId="2735C9E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558EE9D2"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6AD0DC1"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17F5979B"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43C5DDC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Заказчик:</w:t>
            </w:r>
          </w:p>
          <w:p w14:paraId="18D9747C"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9566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3309E84D"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r>
    </w:tbl>
    <w:p w14:paraId="0C61A0E5"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224084B3" w14:textId="34896843"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10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w:t>
      </w:r>
      <w:proofErr w:type="gramStart"/>
      <w:r w:rsidRPr="00957AB4">
        <w:rPr>
          <w:rFonts w:ascii="Times New Roman" w:eastAsia="Times New Roman" w:hAnsi="Times New Roman" w:cs="Times New Roman"/>
          <w:b/>
        </w:rPr>
        <w:t>от  «</w:t>
      </w:r>
      <w:proofErr w:type="gramEnd"/>
      <w:r w:rsidRPr="00957AB4">
        <w:rPr>
          <w:rFonts w:ascii="Times New Roman" w:eastAsia="Times New Roman" w:hAnsi="Times New Roman" w:cs="Times New Roman"/>
          <w:b/>
        </w:rPr>
        <w:t>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roofErr w:type="gramStart"/>
      <w:r w:rsidRPr="00957AB4">
        <w:rPr>
          <w:rFonts w:ascii="Times New Roman" w:eastAsia="Times New Roman" w:hAnsi="Times New Roman" w:cs="Times New Roman"/>
          <w:sz w:val="23"/>
          <w:szCs w:val="23"/>
        </w:rPr>
        <w:t xml:space="preserve">«  </w:t>
      </w:r>
      <w:proofErr w:type="gramEnd"/>
      <w:r w:rsidRPr="00957AB4">
        <w:rPr>
          <w:rFonts w:ascii="Times New Roman" w:eastAsia="Times New Roman" w:hAnsi="Times New Roman" w:cs="Times New Roman"/>
          <w:sz w:val="23"/>
          <w:szCs w:val="23"/>
        </w:rPr>
        <w:t xml:space="preserve">   » ____________ 20___г.  __</w:t>
      </w:r>
      <w:proofErr w:type="gramStart"/>
      <w:r w:rsidRPr="00957AB4">
        <w:rPr>
          <w:rFonts w:ascii="Times New Roman" w:eastAsia="Times New Roman" w:hAnsi="Times New Roman" w:cs="Times New Roman"/>
          <w:sz w:val="23"/>
          <w:szCs w:val="23"/>
        </w:rPr>
        <w:t>_:_</w:t>
      </w:r>
      <w:proofErr w:type="gramEnd"/>
      <w:r w:rsidRPr="00957AB4">
        <w:rPr>
          <w:rFonts w:ascii="Times New Roman" w:eastAsia="Times New Roman" w:hAnsi="Times New Roman" w:cs="Times New Roman"/>
          <w:sz w:val="23"/>
          <w:szCs w:val="23"/>
        </w:rPr>
        <w:t>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957AB4">
        <w:rPr>
          <w:rFonts w:ascii="Times New Roman" w:eastAsia="Times New Roman" w:hAnsi="Times New Roman" w:cs="Times New Roman"/>
          <w:sz w:val="23"/>
          <w:szCs w:val="23"/>
        </w:rPr>
        <w:t>):  _</w:t>
      </w:r>
      <w:proofErr w:type="gramEnd"/>
      <w:r w:rsidRPr="00957AB4">
        <w:rPr>
          <w:rFonts w:ascii="Times New Roman" w:eastAsia="Times New Roman" w:hAnsi="Times New Roman" w:cs="Times New Roman"/>
          <w:sz w:val="23"/>
          <w:szCs w:val="23"/>
        </w:rPr>
        <w:t>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Подписи членов </w:t>
      </w:r>
      <w:proofErr w:type="gramStart"/>
      <w:r w:rsidRPr="005A3588">
        <w:rPr>
          <w:rFonts w:ascii="Times New Roman" w:eastAsia="Times New Roman" w:hAnsi="Times New Roman" w:cs="Times New Roman"/>
          <w:sz w:val="23"/>
          <w:szCs w:val="23"/>
        </w:rPr>
        <w:t xml:space="preserve">комиссии:   </w:t>
      </w:r>
      <w:proofErr w:type="gramEnd"/>
      <w:r w:rsidRPr="005A3588">
        <w:rPr>
          <w:rFonts w:ascii="Times New Roman" w:eastAsia="Times New Roman" w:hAnsi="Times New Roman" w:cs="Times New Roman"/>
          <w:sz w:val="23"/>
          <w:szCs w:val="23"/>
        </w:rPr>
        <w:t>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w:t>
      </w:r>
      <w:proofErr w:type="gramStart"/>
      <w:r w:rsidRPr="00957AB4">
        <w:rPr>
          <w:rFonts w:ascii="Times New Roman" w:eastAsia="Times New Roman" w:hAnsi="Times New Roman" w:cs="Times New Roman"/>
          <w:sz w:val="23"/>
          <w:szCs w:val="23"/>
        </w:rPr>
        <w:t>В</w:t>
      </w:r>
      <w:proofErr w:type="gramEnd"/>
      <w:r w:rsidRPr="00957AB4">
        <w:rPr>
          <w:rFonts w:ascii="Times New Roman" w:eastAsia="Times New Roman" w:hAnsi="Times New Roman" w:cs="Times New Roman"/>
          <w:sz w:val="23"/>
          <w:szCs w:val="23"/>
        </w:rPr>
        <w:t xml:space="preserve">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Обстоятельства, причины </w:t>
      </w:r>
      <w:proofErr w:type="gramStart"/>
      <w:r w:rsidRPr="00957AB4">
        <w:rPr>
          <w:rFonts w:ascii="Times New Roman" w:eastAsia="Times New Roman" w:hAnsi="Times New Roman" w:cs="Times New Roman"/>
          <w:sz w:val="23"/>
          <w:szCs w:val="23"/>
        </w:rPr>
        <w:t>отказа:_</w:t>
      </w:r>
      <w:proofErr w:type="gramEnd"/>
      <w:r w:rsidRPr="00957AB4">
        <w:rPr>
          <w:rFonts w:ascii="Times New Roman" w:eastAsia="Times New Roman" w:hAnsi="Times New Roman" w:cs="Times New Roman"/>
          <w:sz w:val="23"/>
          <w:szCs w:val="23"/>
        </w:rPr>
        <w:t>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Подписи членов </w:t>
      </w:r>
      <w:proofErr w:type="gramStart"/>
      <w:r w:rsidRPr="00957AB4">
        <w:rPr>
          <w:rFonts w:ascii="Times New Roman" w:eastAsia="Times New Roman" w:hAnsi="Times New Roman" w:cs="Times New Roman"/>
          <w:sz w:val="23"/>
          <w:szCs w:val="23"/>
        </w:rPr>
        <w:t xml:space="preserve">комиссии:   </w:t>
      </w:r>
      <w:proofErr w:type="gramEnd"/>
      <w:r w:rsidRPr="00957AB4">
        <w:rPr>
          <w:rFonts w:ascii="Times New Roman" w:eastAsia="Times New Roman" w:hAnsi="Times New Roman" w:cs="Times New Roman"/>
          <w:sz w:val="23"/>
          <w:szCs w:val="23"/>
        </w:rPr>
        <w:t>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77777777"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w:t>
      </w:r>
      <w:proofErr w:type="gramStart"/>
      <w:r w:rsidRPr="005A3588">
        <w:rPr>
          <w:rFonts w:ascii="Times New Roman" w:eastAsia="Times New Roman" w:hAnsi="Times New Roman" w:cs="Times New Roman"/>
          <w:b/>
          <w:sz w:val="24"/>
          <w:szCs w:val="24"/>
        </w:rPr>
        <w:t>« _</w:t>
      </w:r>
      <w:proofErr w:type="gramEnd"/>
      <w:r w:rsidRPr="005A3588">
        <w:rPr>
          <w:rFonts w:ascii="Times New Roman" w:eastAsia="Times New Roman" w:hAnsi="Times New Roman" w:cs="Times New Roman"/>
          <w:b/>
          <w:sz w:val="24"/>
          <w:szCs w:val="24"/>
        </w:rPr>
        <w:t>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77777777" w:rsidR="005A3588" w:rsidRPr="005A3588" w:rsidRDefault="005A3588" w:rsidP="005A3588">
      <w:pPr>
        <w:spacing w:before="12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0" w:history="1">
        <w:r w:rsidRPr="00957AB4">
          <w:rPr>
            <w:rFonts w:ascii="Times New Roman" w:eastAsia="Times New Roman" w:hAnsi="Times New Roman" w:cs="Times New Roman"/>
            <w:b/>
            <w:i/>
            <w:color w:val="0000FF"/>
            <w:sz w:val="22"/>
            <w:szCs w:val="22"/>
            <w:u w:val="single"/>
            <w:lang w:eastAsia="en-US"/>
          </w:rPr>
          <w:t>http</w:t>
        </w:r>
        <w:r w:rsidRPr="00957AB4">
          <w:rPr>
            <w:rFonts w:ascii="Times New Roman" w:eastAsia="Times New Roman" w:hAnsi="Times New Roman" w:cs="Times New Roman"/>
            <w:b/>
            <w:i/>
            <w:color w:val="0000FF"/>
            <w:sz w:val="22"/>
            <w:szCs w:val="22"/>
            <w:u w:val="single"/>
            <w:lang w:val="en-US" w:eastAsia="en-US"/>
          </w:rPr>
          <w:t>s</w:t>
        </w:r>
        <w:r w:rsidRPr="00957AB4">
          <w:rPr>
            <w:rFonts w:ascii="Times New Roman" w:eastAsia="Times New Roman" w:hAnsi="Times New Roman" w:cs="Times New Roman"/>
            <w:b/>
            <w:i/>
            <w:color w:val="0000FF"/>
            <w:sz w:val="22"/>
            <w:szCs w:val="22"/>
            <w:u w:val="single"/>
            <w:lang w:eastAsia="en-US"/>
          </w:rPr>
          <w:t>://www.irkutskenergo.ru/</w:t>
        </w:r>
        <w:proofErr w:type="spellStart"/>
        <w:r w:rsidRPr="00957AB4">
          <w:rPr>
            <w:rFonts w:ascii="Times New Roman" w:eastAsia="Times New Roman" w:hAnsi="Times New Roman" w:cs="Times New Roman"/>
            <w:b/>
            <w:i/>
            <w:color w:val="0000FF"/>
            <w:sz w:val="22"/>
            <w:szCs w:val="22"/>
            <w:u w:val="single"/>
            <w:lang w:eastAsia="en-US"/>
          </w:rPr>
          <w:t>qa</w:t>
        </w:r>
        <w:proofErr w:type="spellEnd"/>
        <w:r w:rsidRPr="00957AB4">
          <w:rPr>
            <w:rFonts w:ascii="Times New Roman" w:eastAsia="Times New Roman" w:hAnsi="Times New Roman" w:cs="Times New Roman"/>
            <w:b/>
            <w:i/>
            <w:color w:val="0000FF"/>
            <w:sz w:val="22"/>
            <w:szCs w:val="22"/>
            <w:u w:val="single"/>
            <w:lang w:eastAsia="en-US"/>
          </w:rPr>
          <w:t>/6458.html</w:t>
        </w:r>
      </w:hyperlink>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421F9D6C"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пунктом 24.4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Pr="005A3588">
        <w:rPr>
          <w:rFonts w:ascii="Times New Roman" w:eastAsia="Times New Roman" w:hAnsi="Times New Roman" w:cs="Times New Roman"/>
          <w:iCs/>
          <w:sz w:val="22"/>
          <w:szCs w:val="22"/>
        </w:rPr>
        <w:t>[●]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списки лиц, официально трудоустроенных на момент подачи заявки, силами которых </w:t>
      </w:r>
      <w:r w:rsidRPr="005A3588">
        <w:rPr>
          <w:rFonts w:ascii="Times New Roman" w:eastAsia="Times New Roman" w:hAnsi="Times New Roman" w:cs="Times New Roman"/>
          <w:sz w:val="22"/>
          <w:szCs w:val="22"/>
        </w:rPr>
        <w:lastRenderedPageBreak/>
        <w:t>предполагается выполнение работ;</w:t>
      </w:r>
    </w:p>
    <w:p w14:paraId="3CF24EA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1" w:history="1">
        <w:r w:rsidRPr="0041703F">
          <w:rPr>
            <w:rFonts w:ascii="Times New Roman" w:eastAsia="Times New Roman" w:hAnsi="Times New Roman" w:cs="Times New Roman"/>
            <w:color w:val="0000FF"/>
            <w:sz w:val="22"/>
            <w:szCs w:val="22"/>
            <w:u w:val="single"/>
            <w:lang w:eastAsia="en-US"/>
          </w:rPr>
          <w:t>http</w:t>
        </w:r>
        <w:r w:rsidRPr="0041703F">
          <w:rPr>
            <w:rFonts w:ascii="Times New Roman" w:eastAsia="Times New Roman" w:hAnsi="Times New Roman" w:cs="Times New Roman"/>
            <w:color w:val="0000FF"/>
            <w:sz w:val="22"/>
            <w:szCs w:val="22"/>
            <w:u w:val="single"/>
            <w:lang w:val="en-US" w:eastAsia="en-US"/>
          </w:rPr>
          <w:t>s</w:t>
        </w:r>
        <w:r w:rsidRPr="0041703F">
          <w:rPr>
            <w:rFonts w:ascii="Times New Roman" w:eastAsia="Times New Roman" w:hAnsi="Times New Roman" w:cs="Times New Roman"/>
            <w:color w:val="0000FF"/>
            <w:sz w:val="22"/>
            <w:szCs w:val="22"/>
            <w:u w:val="single"/>
            <w:lang w:eastAsia="en-US"/>
          </w:rPr>
          <w:t>://www.irkutskenergo.ru/qa/6458.html</w:t>
        </w:r>
      </w:hyperlink>
      <w:r w:rsidRPr="0041703F">
        <w:rPr>
          <w:rFonts w:ascii="Times New Roman" w:eastAsia="Times New Roman" w:hAnsi="Times New Roman" w:cs="Times New Roman"/>
          <w:color w:val="C00000"/>
          <w:sz w:val="22"/>
          <w:szCs w:val="22"/>
          <w:vertAlign w:val="superscript"/>
        </w:rPr>
        <w:footnoteReference w:id="10"/>
      </w:r>
      <w:r w:rsidRPr="0041703F">
        <w:rPr>
          <w:rFonts w:ascii="Times New Roman" w:eastAsia="Times New Roman" w:hAnsi="Times New Roman" w:cs="Times New Roman"/>
          <w:sz w:val="22"/>
          <w:szCs w:val="22"/>
        </w:rPr>
        <w:t>.</w:t>
      </w:r>
    </w:p>
    <w:p w14:paraId="09F1A32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В целях выполнения требований настоящего Соглашения Подрядчик обязан обеспечить </w:t>
      </w:r>
      <w:r w:rsidRPr="0041703F">
        <w:rPr>
          <w:rFonts w:ascii="Times New Roman" w:eastAsia="Times New Roman" w:hAnsi="Times New Roman" w:cs="Times New Roman"/>
          <w:sz w:val="22"/>
          <w:szCs w:val="22"/>
        </w:rPr>
        <w:lastRenderedPageBreak/>
        <w:t>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23E7E0CB"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Соглашения.</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lastRenderedPageBreak/>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716AD584" w14:textId="77777777" w:rsidTr="005A3588">
        <w:trPr>
          <w:trHeight w:val="1134"/>
        </w:trPr>
        <w:tc>
          <w:tcPr>
            <w:tcW w:w="4536" w:type="dxa"/>
          </w:tcPr>
          <w:p w14:paraId="280D5C61"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Подрядчик:</w:t>
            </w:r>
          </w:p>
          <w:p w14:paraId="239DC69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76D9328C"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57529F0"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c>
          <w:tcPr>
            <w:tcW w:w="4751" w:type="dxa"/>
          </w:tcPr>
          <w:p w14:paraId="7AD68013"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11FC5955"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18FBD23F"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FBD6F7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r>
    </w:tbl>
    <w:p w14:paraId="39A7907B" w14:textId="4074C1C4"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108ABE4B" w14:textId="4AD09422" w:rsidR="005A3588" w:rsidRPr="0092373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59" w:name="RefSCH11"/>
      <w:bookmarkStart w:id="260" w:name="_Toc504140807"/>
      <w:bookmarkStart w:id="261" w:name="_Toc518653296"/>
      <w:r w:rsidRPr="00923739">
        <w:rPr>
          <w:rStyle w:val="10"/>
          <w:rFonts w:ascii="Times New Roman" w:hAnsi="Times New Roman" w:cs="Times New Roman"/>
          <w:b/>
          <w:i/>
          <w:color w:val="auto"/>
          <w:sz w:val="22"/>
          <w:szCs w:val="22"/>
        </w:rPr>
        <w:lastRenderedPageBreak/>
        <w:t>Приложение</w:t>
      </w:r>
      <w:r w:rsidRPr="00923739">
        <w:rPr>
          <w:rFonts w:ascii="Times New Roman" w:hAnsi="Times New Roman" w:cs="Times New Roman"/>
          <w:sz w:val="22"/>
          <w:szCs w:val="22"/>
        </w:rPr>
        <w:t xml:space="preserve"> </w:t>
      </w:r>
      <w:bookmarkStart w:id="262"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r w:rsidR="00595503" w:rsidRPr="00923739">
        <w:rPr>
          <w:rStyle w:val="10"/>
          <w:rFonts w:ascii="Times New Roman" w:hAnsi="Times New Roman" w:cs="Times New Roman"/>
          <w:b/>
          <w:i/>
          <w:color w:val="auto"/>
          <w:sz w:val="22"/>
          <w:szCs w:val="22"/>
        </w:rPr>
        <w:t>1</w:t>
      </w:r>
      <w:bookmarkEnd w:id="259"/>
      <w:bookmarkEnd w:id="262"/>
      <w:r w:rsidR="005A3588" w:rsidRPr="00923739">
        <w:rPr>
          <w:rStyle w:val="10"/>
          <w:rFonts w:ascii="Times New Roman" w:hAnsi="Times New Roman" w:cs="Times New Roman"/>
          <w:b/>
          <w:i/>
          <w:color w:val="auto"/>
          <w:sz w:val="22"/>
          <w:szCs w:val="22"/>
        </w:rPr>
        <w:t>2</w:t>
      </w:r>
      <w:r w:rsidR="00D30A19" w:rsidRPr="00923739">
        <w:rPr>
          <w:rStyle w:val="10"/>
          <w:rFonts w:ascii="Times New Roman" w:hAnsi="Times New Roman" w:cs="Times New Roman"/>
          <w:b/>
          <w:i/>
          <w:color w:val="auto"/>
          <w:sz w:val="22"/>
          <w:szCs w:val="22"/>
        </w:rPr>
        <w:br/>
      </w:r>
      <w:bookmarkStart w:id="263" w:name="RefSCH13"/>
      <w:bookmarkStart w:id="264" w:name="_Toc504140809"/>
      <w:bookmarkStart w:id="265" w:name="_Ref512705565"/>
      <w:bookmarkStart w:id="266" w:name="_Ref512705608"/>
      <w:bookmarkStart w:id="267" w:name="_Ref512705721"/>
      <w:bookmarkStart w:id="268" w:name="_Toc518653298"/>
      <w:bookmarkEnd w:id="260"/>
      <w:bookmarkEnd w:id="261"/>
    </w:p>
    <w:bookmarkEnd w:id="263"/>
    <w:p w14:paraId="02AF474B" w14:textId="0CD54EC8"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923739">
        <w:rPr>
          <w:rStyle w:val="10"/>
          <w:rFonts w:ascii="Times New Roman" w:hAnsi="Times New Roman" w:cs="Times New Roman"/>
          <w:b/>
          <w:color w:val="auto"/>
          <w:sz w:val="22"/>
          <w:szCs w:val="22"/>
        </w:rPr>
        <w:br/>
      </w:r>
      <w:bookmarkStart w:id="269" w:name="RefSCH13_1"/>
      <w:r w:rsidRPr="00923739">
        <w:rPr>
          <w:rStyle w:val="10"/>
          <w:rFonts w:ascii="Times New Roman" w:hAnsi="Times New Roman" w:cs="Times New Roman"/>
          <w:b/>
          <w:color w:val="auto"/>
          <w:sz w:val="22"/>
          <w:szCs w:val="22"/>
        </w:rPr>
        <w:t>Календарный график выполнения работ</w:t>
      </w:r>
      <w:bookmarkEnd w:id="264"/>
      <w:bookmarkEnd w:id="265"/>
      <w:bookmarkEnd w:id="266"/>
      <w:bookmarkEnd w:id="267"/>
      <w:bookmarkEnd w:id="268"/>
      <w:bookmarkEnd w:id="269"/>
    </w:p>
    <w:p w14:paraId="6E3C02F4" w14:textId="77777777" w:rsidR="00884B80" w:rsidRPr="00884B80" w:rsidRDefault="00884B80" w:rsidP="00884B80"/>
    <w:p w14:paraId="1D25F45F" w14:textId="77777777" w:rsidR="00884B80" w:rsidRPr="00741854" w:rsidRDefault="00884B80" w:rsidP="00884B80">
      <w:pPr>
        <w:jc w:val="center"/>
        <w:rPr>
          <w:rFonts w:eastAsiaTheme="minorHAnsi"/>
          <w:b/>
          <w:color w:val="000000" w:themeColor="text1"/>
          <w:sz w:val="22"/>
          <w:szCs w:val="22"/>
          <w:lang w:eastAsia="en-US"/>
        </w:rPr>
      </w:pPr>
      <w:r w:rsidRPr="00741854">
        <w:rPr>
          <w:rFonts w:eastAsiaTheme="minorHAnsi"/>
          <w:b/>
          <w:color w:val="000000" w:themeColor="text1"/>
          <w:sz w:val="22"/>
          <w:szCs w:val="22"/>
          <w:lang w:eastAsia="en-US"/>
        </w:rPr>
        <w:t>График выполнения работ</w:t>
      </w:r>
      <w:bookmarkStart w:id="270" w:name="_GoBack"/>
      <w:bookmarkEnd w:id="270"/>
    </w:p>
    <w:p w14:paraId="541C9389" w14:textId="77777777" w:rsidR="00884B80" w:rsidRPr="00741854" w:rsidRDefault="00884B80" w:rsidP="00884B80">
      <w:pPr>
        <w:jc w:val="center"/>
        <w:rPr>
          <w:rFonts w:eastAsiaTheme="minorHAnsi"/>
          <w:b/>
          <w:color w:val="000000" w:themeColor="text1"/>
          <w:sz w:val="22"/>
          <w:szCs w:val="22"/>
          <w:lang w:eastAsia="en-US"/>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22"/>
        <w:gridCol w:w="4536"/>
        <w:gridCol w:w="1985"/>
        <w:gridCol w:w="1559"/>
        <w:gridCol w:w="1612"/>
      </w:tblGrid>
      <w:tr w:rsidR="00884B80" w:rsidRPr="00741854" w14:paraId="36CF8B07" w14:textId="77777777" w:rsidTr="001B2DFA">
        <w:trPr>
          <w:trHeight w:val="709"/>
          <w:jc w:val="center"/>
        </w:trPr>
        <w:tc>
          <w:tcPr>
            <w:tcW w:w="622" w:type="dxa"/>
            <w:vMerge w:val="restart"/>
            <w:tcBorders>
              <w:top w:val="single" w:sz="4" w:space="0" w:color="000000"/>
              <w:left w:val="single" w:sz="4" w:space="0" w:color="000000"/>
              <w:right w:val="single" w:sz="4" w:space="0" w:color="000000"/>
            </w:tcBorders>
            <w:vAlign w:val="center"/>
            <w:hideMark/>
          </w:tcPr>
          <w:p w14:paraId="6754E35B" w14:textId="77777777" w:rsidR="00884B80" w:rsidRPr="00741854" w:rsidRDefault="00884B80" w:rsidP="001B2DFA">
            <w:pPr>
              <w:jc w:val="center"/>
              <w:rPr>
                <w:rFonts w:eastAsia="Calibri"/>
                <w:sz w:val="22"/>
                <w:szCs w:val="22"/>
                <w:lang w:eastAsia="en-US"/>
              </w:rPr>
            </w:pPr>
            <w:r w:rsidRPr="00741854">
              <w:rPr>
                <w:rFonts w:eastAsia="Calibri"/>
                <w:sz w:val="22"/>
                <w:szCs w:val="22"/>
                <w:lang w:eastAsia="en-US"/>
              </w:rPr>
              <w:t>№</w:t>
            </w:r>
          </w:p>
          <w:p w14:paraId="3EA30C2D" w14:textId="77777777" w:rsidR="00884B80" w:rsidRPr="00741854" w:rsidRDefault="00884B80" w:rsidP="001B2DFA">
            <w:pPr>
              <w:jc w:val="center"/>
              <w:rPr>
                <w:rFonts w:eastAsia="Calibri"/>
                <w:sz w:val="22"/>
                <w:szCs w:val="22"/>
                <w:lang w:eastAsia="en-US"/>
              </w:rPr>
            </w:pPr>
            <w:proofErr w:type="spellStart"/>
            <w:r w:rsidRPr="00741854">
              <w:rPr>
                <w:rFonts w:eastAsia="Calibri"/>
                <w:sz w:val="22"/>
                <w:szCs w:val="22"/>
                <w:lang w:eastAsia="en-US"/>
              </w:rPr>
              <w:t>п.п</w:t>
            </w:r>
            <w:proofErr w:type="spellEnd"/>
          </w:p>
        </w:tc>
        <w:tc>
          <w:tcPr>
            <w:tcW w:w="4536" w:type="dxa"/>
            <w:vMerge w:val="restart"/>
            <w:tcBorders>
              <w:top w:val="single" w:sz="4" w:space="0" w:color="000000"/>
              <w:left w:val="single" w:sz="4" w:space="0" w:color="000000"/>
              <w:right w:val="single" w:sz="4" w:space="0" w:color="000000"/>
            </w:tcBorders>
            <w:vAlign w:val="center"/>
            <w:hideMark/>
          </w:tcPr>
          <w:p w14:paraId="1016E654" w14:textId="77777777" w:rsidR="00884B80" w:rsidRPr="00741854" w:rsidRDefault="00884B80" w:rsidP="001B2DFA">
            <w:pPr>
              <w:jc w:val="center"/>
              <w:rPr>
                <w:rFonts w:eastAsia="Calibri"/>
                <w:sz w:val="22"/>
                <w:szCs w:val="22"/>
                <w:lang w:eastAsia="en-US"/>
              </w:rPr>
            </w:pPr>
            <w:r w:rsidRPr="00741854">
              <w:rPr>
                <w:rFonts w:eastAsia="Calibri"/>
                <w:sz w:val="22"/>
                <w:szCs w:val="22"/>
                <w:lang w:eastAsia="en-US"/>
              </w:rPr>
              <w:t>Наименование работ по договору и этапов его выполнения</w:t>
            </w:r>
          </w:p>
        </w:tc>
        <w:tc>
          <w:tcPr>
            <w:tcW w:w="3544" w:type="dxa"/>
            <w:gridSpan w:val="2"/>
            <w:tcBorders>
              <w:top w:val="single" w:sz="4" w:space="0" w:color="000000"/>
              <w:left w:val="single" w:sz="4" w:space="0" w:color="000000"/>
              <w:right w:val="single" w:sz="4" w:space="0" w:color="000000"/>
            </w:tcBorders>
            <w:vAlign w:val="center"/>
            <w:hideMark/>
          </w:tcPr>
          <w:p w14:paraId="598EDF09" w14:textId="77777777" w:rsidR="00884B80" w:rsidRPr="00741854" w:rsidRDefault="00884B80" w:rsidP="001B2DFA">
            <w:pPr>
              <w:jc w:val="center"/>
              <w:rPr>
                <w:rFonts w:eastAsia="Calibri"/>
                <w:sz w:val="22"/>
                <w:szCs w:val="22"/>
                <w:lang w:eastAsia="en-US"/>
              </w:rPr>
            </w:pPr>
            <w:r w:rsidRPr="00741854">
              <w:rPr>
                <w:rFonts w:eastAsia="Calibri"/>
                <w:sz w:val="22"/>
                <w:szCs w:val="22"/>
                <w:lang w:eastAsia="en-US"/>
              </w:rPr>
              <w:t>Сроки выполнения работ</w:t>
            </w:r>
          </w:p>
        </w:tc>
        <w:tc>
          <w:tcPr>
            <w:tcW w:w="1612" w:type="dxa"/>
            <w:vMerge w:val="restart"/>
            <w:tcBorders>
              <w:top w:val="single" w:sz="4" w:space="0" w:color="000000"/>
              <w:left w:val="single" w:sz="4" w:space="0" w:color="000000"/>
              <w:right w:val="single" w:sz="4" w:space="0" w:color="000000"/>
            </w:tcBorders>
          </w:tcPr>
          <w:p w14:paraId="590F30CA" w14:textId="77777777" w:rsidR="00884B80" w:rsidRPr="00741854" w:rsidRDefault="00884B80" w:rsidP="001B2DFA">
            <w:pPr>
              <w:jc w:val="center"/>
              <w:rPr>
                <w:rFonts w:eastAsia="Calibri"/>
                <w:sz w:val="22"/>
                <w:szCs w:val="22"/>
                <w:lang w:eastAsia="en-US"/>
              </w:rPr>
            </w:pPr>
            <w:r w:rsidRPr="00741854">
              <w:rPr>
                <w:sz w:val="22"/>
                <w:szCs w:val="22"/>
              </w:rPr>
              <w:t>Стоимость выполнения работ, руб. без НДС</w:t>
            </w:r>
          </w:p>
        </w:tc>
      </w:tr>
      <w:tr w:rsidR="00884B80" w:rsidRPr="00741854" w14:paraId="12894C2A" w14:textId="77777777" w:rsidTr="001B2DFA">
        <w:trPr>
          <w:trHeight w:val="314"/>
          <w:jc w:val="center"/>
        </w:trPr>
        <w:tc>
          <w:tcPr>
            <w:tcW w:w="622" w:type="dxa"/>
            <w:vMerge/>
            <w:tcBorders>
              <w:left w:val="single" w:sz="4" w:space="0" w:color="000000"/>
              <w:bottom w:val="single" w:sz="4" w:space="0" w:color="000000"/>
              <w:right w:val="single" w:sz="4" w:space="0" w:color="000000"/>
            </w:tcBorders>
          </w:tcPr>
          <w:p w14:paraId="5315569F" w14:textId="77777777" w:rsidR="00884B80" w:rsidRPr="00741854" w:rsidRDefault="00884B80" w:rsidP="001B2DFA">
            <w:pPr>
              <w:rPr>
                <w:sz w:val="22"/>
                <w:szCs w:val="22"/>
              </w:rPr>
            </w:pPr>
          </w:p>
        </w:tc>
        <w:tc>
          <w:tcPr>
            <w:tcW w:w="4536" w:type="dxa"/>
            <w:vMerge/>
            <w:tcBorders>
              <w:left w:val="single" w:sz="4" w:space="0" w:color="000000"/>
              <w:bottom w:val="single" w:sz="4" w:space="0" w:color="000000"/>
              <w:right w:val="single" w:sz="4" w:space="0" w:color="000000"/>
            </w:tcBorders>
          </w:tcPr>
          <w:p w14:paraId="74A8EBBF" w14:textId="77777777" w:rsidR="00884B80" w:rsidRPr="00741854" w:rsidRDefault="00884B80" w:rsidP="001B2DFA">
            <w:pPr>
              <w:rPr>
                <w:sz w:val="22"/>
                <w:szCs w:val="22"/>
              </w:rPr>
            </w:pPr>
          </w:p>
        </w:tc>
        <w:tc>
          <w:tcPr>
            <w:tcW w:w="1985" w:type="dxa"/>
            <w:tcBorders>
              <w:top w:val="single" w:sz="4" w:space="0" w:color="000000"/>
              <w:left w:val="single" w:sz="4" w:space="0" w:color="000000"/>
              <w:bottom w:val="single" w:sz="4" w:space="0" w:color="000000"/>
              <w:right w:val="single" w:sz="4" w:space="0" w:color="000000"/>
            </w:tcBorders>
          </w:tcPr>
          <w:p w14:paraId="0F69045D" w14:textId="77777777" w:rsidR="00884B80" w:rsidRPr="00741854" w:rsidRDefault="00884B80" w:rsidP="001B2DFA">
            <w:pPr>
              <w:jc w:val="center"/>
              <w:rPr>
                <w:sz w:val="22"/>
                <w:szCs w:val="22"/>
              </w:rPr>
            </w:pPr>
            <w:r w:rsidRPr="00741854">
              <w:rPr>
                <w:rFonts w:eastAsia="Calibri"/>
                <w:sz w:val="22"/>
                <w:szCs w:val="22"/>
                <w:lang w:eastAsia="en-US"/>
              </w:rPr>
              <w:t>Начало работ</w:t>
            </w:r>
          </w:p>
        </w:tc>
        <w:tc>
          <w:tcPr>
            <w:tcW w:w="1559" w:type="dxa"/>
            <w:tcBorders>
              <w:top w:val="single" w:sz="4" w:space="0" w:color="000000"/>
              <w:left w:val="single" w:sz="4" w:space="0" w:color="000000"/>
              <w:bottom w:val="single" w:sz="4" w:space="0" w:color="000000"/>
              <w:right w:val="single" w:sz="4" w:space="0" w:color="000000"/>
            </w:tcBorders>
            <w:vAlign w:val="center"/>
          </w:tcPr>
          <w:p w14:paraId="4AD90E92" w14:textId="77777777" w:rsidR="00884B80" w:rsidRPr="00741854" w:rsidRDefault="00884B80" w:rsidP="001B2DFA">
            <w:pPr>
              <w:jc w:val="center"/>
              <w:rPr>
                <w:sz w:val="22"/>
                <w:szCs w:val="22"/>
              </w:rPr>
            </w:pPr>
            <w:r w:rsidRPr="00741854">
              <w:rPr>
                <w:rFonts w:eastAsia="Calibri"/>
                <w:sz w:val="22"/>
                <w:szCs w:val="22"/>
                <w:lang w:eastAsia="en-US"/>
              </w:rPr>
              <w:t>Окончание работ</w:t>
            </w:r>
          </w:p>
        </w:tc>
        <w:tc>
          <w:tcPr>
            <w:tcW w:w="1612" w:type="dxa"/>
            <w:vMerge/>
            <w:tcBorders>
              <w:left w:val="single" w:sz="4" w:space="0" w:color="000000"/>
              <w:bottom w:val="single" w:sz="4" w:space="0" w:color="000000"/>
              <w:right w:val="single" w:sz="4" w:space="0" w:color="000000"/>
            </w:tcBorders>
          </w:tcPr>
          <w:p w14:paraId="0410C604" w14:textId="77777777" w:rsidR="00884B80" w:rsidRPr="00741854" w:rsidRDefault="00884B80" w:rsidP="001B2DFA">
            <w:pPr>
              <w:jc w:val="center"/>
              <w:rPr>
                <w:sz w:val="22"/>
                <w:szCs w:val="22"/>
              </w:rPr>
            </w:pPr>
          </w:p>
        </w:tc>
      </w:tr>
      <w:tr w:rsidR="00884B80" w:rsidRPr="00907A8A" w14:paraId="27C17137" w14:textId="77777777" w:rsidTr="001B2DFA">
        <w:trPr>
          <w:trHeight w:val="1916"/>
          <w:jc w:val="center"/>
        </w:trPr>
        <w:tc>
          <w:tcPr>
            <w:tcW w:w="622" w:type="dxa"/>
            <w:tcBorders>
              <w:top w:val="single" w:sz="4" w:space="0" w:color="000000"/>
              <w:left w:val="single" w:sz="4" w:space="0" w:color="000000"/>
              <w:bottom w:val="single" w:sz="4" w:space="0" w:color="000000"/>
              <w:right w:val="single" w:sz="4" w:space="0" w:color="000000"/>
            </w:tcBorders>
          </w:tcPr>
          <w:p w14:paraId="383BB063" w14:textId="77777777" w:rsidR="00884B80" w:rsidRPr="00741854" w:rsidRDefault="00884B80" w:rsidP="001B2DFA">
            <w:pPr>
              <w:rPr>
                <w:sz w:val="22"/>
                <w:szCs w:val="22"/>
              </w:rPr>
            </w:pPr>
            <w:r w:rsidRPr="00741854">
              <w:rPr>
                <w:sz w:val="22"/>
                <w:szCs w:val="22"/>
              </w:rPr>
              <w:t>1</w:t>
            </w:r>
          </w:p>
        </w:tc>
        <w:tc>
          <w:tcPr>
            <w:tcW w:w="4536" w:type="dxa"/>
            <w:tcBorders>
              <w:top w:val="single" w:sz="4" w:space="0" w:color="000000"/>
              <w:left w:val="single" w:sz="4" w:space="0" w:color="000000"/>
              <w:bottom w:val="single" w:sz="4" w:space="0" w:color="000000"/>
              <w:right w:val="single" w:sz="4" w:space="0" w:color="000000"/>
            </w:tcBorders>
          </w:tcPr>
          <w:p w14:paraId="199F60E3" w14:textId="0888C3CC" w:rsidR="00884B80" w:rsidRPr="00741854" w:rsidRDefault="00884B80" w:rsidP="00884B80">
            <w:pPr>
              <w:jc w:val="both"/>
              <w:rPr>
                <w:sz w:val="22"/>
                <w:szCs w:val="22"/>
              </w:rPr>
            </w:pPr>
            <w:r w:rsidRPr="00884B80">
              <w:rPr>
                <w:rFonts w:eastAsiaTheme="minorHAnsi"/>
                <w:b/>
                <w:color w:val="0000FF"/>
                <w:kern w:val="28"/>
                <w:sz w:val="22"/>
                <w:szCs w:val="22"/>
                <w:lang w:eastAsia="en-US"/>
              </w:rPr>
              <w:t>подготовк</w:t>
            </w:r>
            <w:r>
              <w:rPr>
                <w:rFonts w:eastAsiaTheme="minorHAnsi"/>
                <w:b/>
                <w:color w:val="0000FF"/>
                <w:kern w:val="28"/>
                <w:sz w:val="22"/>
                <w:szCs w:val="22"/>
                <w:lang w:eastAsia="en-US"/>
              </w:rPr>
              <w:t>а</w:t>
            </w:r>
            <w:r w:rsidRPr="00884B80">
              <w:rPr>
                <w:rFonts w:eastAsiaTheme="minorHAnsi"/>
                <w:b/>
                <w:color w:val="0000FF"/>
                <w:kern w:val="28"/>
                <w:sz w:val="22"/>
                <w:szCs w:val="22"/>
                <w:lang w:eastAsia="en-US"/>
              </w:rPr>
              <w:t xml:space="preserve"> отчетов об оценке частей земельных участков в границах публичного сервитута, находящихся в собственности физических и юридических лиц, заключение соглашения об осуществлении публичного сервитута на земельные участки физических или юридических лиц</w:t>
            </w:r>
          </w:p>
        </w:tc>
        <w:tc>
          <w:tcPr>
            <w:tcW w:w="1985" w:type="dxa"/>
            <w:tcBorders>
              <w:top w:val="single" w:sz="4" w:space="0" w:color="000000"/>
              <w:left w:val="single" w:sz="4" w:space="0" w:color="000000"/>
              <w:bottom w:val="single" w:sz="4" w:space="0" w:color="000000"/>
              <w:right w:val="single" w:sz="4" w:space="0" w:color="000000"/>
            </w:tcBorders>
          </w:tcPr>
          <w:p w14:paraId="1254ABE0" w14:textId="77777777" w:rsidR="00884B80" w:rsidRPr="00741854" w:rsidRDefault="00884B80" w:rsidP="001B2DFA">
            <w:pPr>
              <w:jc w:val="center"/>
              <w:rPr>
                <w:sz w:val="22"/>
                <w:szCs w:val="22"/>
              </w:rPr>
            </w:pPr>
            <w:r w:rsidRPr="00741854">
              <w:rPr>
                <w:sz w:val="22"/>
                <w:szCs w:val="22"/>
              </w:rPr>
              <w:t>с</w:t>
            </w:r>
          </w:p>
          <w:p w14:paraId="555267D2" w14:textId="77777777" w:rsidR="00884B80" w:rsidRPr="00741854" w:rsidRDefault="00884B80" w:rsidP="001B2DFA">
            <w:pPr>
              <w:jc w:val="center"/>
              <w:rPr>
                <w:sz w:val="22"/>
                <w:szCs w:val="22"/>
              </w:rPr>
            </w:pPr>
            <w:r w:rsidRPr="00741854">
              <w:rPr>
                <w:sz w:val="22"/>
                <w:szCs w:val="22"/>
              </w:rPr>
              <w:t xml:space="preserve">даты подписания настоящего договора  </w:t>
            </w:r>
          </w:p>
        </w:tc>
        <w:tc>
          <w:tcPr>
            <w:tcW w:w="1559" w:type="dxa"/>
            <w:tcBorders>
              <w:top w:val="single" w:sz="4" w:space="0" w:color="000000"/>
              <w:left w:val="single" w:sz="4" w:space="0" w:color="000000"/>
              <w:bottom w:val="single" w:sz="4" w:space="0" w:color="000000"/>
              <w:right w:val="single" w:sz="4" w:space="0" w:color="000000"/>
            </w:tcBorders>
            <w:vAlign w:val="center"/>
          </w:tcPr>
          <w:p w14:paraId="5565CD03" w14:textId="7BCBC021" w:rsidR="00884B80" w:rsidRPr="00741854" w:rsidRDefault="00884B80" w:rsidP="001B2DFA">
            <w:pPr>
              <w:jc w:val="center"/>
              <w:rPr>
                <w:color w:val="0000FF"/>
                <w:sz w:val="22"/>
                <w:szCs w:val="22"/>
              </w:rPr>
            </w:pPr>
            <w:r>
              <w:rPr>
                <w:noProof/>
                <w:color w:val="0000FF"/>
                <w:sz w:val="22"/>
                <w:szCs w:val="22"/>
              </w:rPr>
              <w:t>30.09.2022</w:t>
            </w:r>
          </w:p>
        </w:tc>
        <w:tc>
          <w:tcPr>
            <w:tcW w:w="1612" w:type="dxa"/>
            <w:tcBorders>
              <w:top w:val="single" w:sz="4" w:space="0" w:color="000000"/>
              <w:left w:val="single" w:sz="4" w:space="0" w:color="000000"/>
              <w:bottom w:val="single" w:sz="4" w:space="0" w:color="000000"/>
              <w:right w:val="single" w:sz="4" w:space="0" w:color="000000"/>
            </w:tcBorders>
          </w:tcPr>
          <w:p w14:paraId="3D76D13E" w14:textId="77777777" w:rsidR="00884B80" w:rsidRDefault="00884B80" w:rsidP="001B2DFA">
            <w:pPr>
              <w:jc w:val="center"/>
              <w:rPr>
                <w:b/>
                <w:color w:val="0000FF"/>
                <w:sz w:val="22"/>
                <w:szCs w:val="22"/>
              </w:rPr>
            </w:pPr>
          </w:p>
          <w:p w14:paraId="1246199C" w14:textId="77777777" w:rsidR="00884B80" w:rsidRDefault="00884B80" w:rsidP="001B2DFA">
            <w:pPr>
              <w:jc w:val="center"/>
              <w:rPr>
                <w:b/>
                <w:color w:val="0000FF"/>
                <w:sz w:val="22"/>
                <w:szCs w:val="22"/>
              </w:rPr>
            </w:pPr>
          </w:p>
          <w:p w14:paraId="2651203C" w14:textId="77777777" w:rsidR="00884B80" w:rsidRPr="00907A8A" w:rsidRDefault="00884B80" w:rsidP="001B2DFA">
            <w:pPr>
              <w:jc w:val="center"/>
              <w:rPr>
                <w:b/>
                <w:color w:val="0000FF"/>
                <w:sz w:val="22"/>
                <w:szCs w:val="22"/>
              </w:rPr>
            </w:pPr>
          </w:p>
          <w:p w14:paraId="114E57DF" w14:textId="77777777" w:rsidR="00884B80" w:rsidRDefault="00884B80" w:rsidP="001B2DFA">
            <w:pPr>
              <w:jc w:val="center"/>
              <w:rPr>
                <w:b/>
                <w:color w:val="0000FF"/>
                <w:sz w:val="22"/>
                <w:szCs w:val="22"/>
              </w:rPr>
            </w:pPr>
          </w:p>
          <w:p w14:paraId="058DB0BA" w14:textId="59D88B3C" w:rsidR="00884B80" w:rsidRPr="00907A8A" w:rsidRDefault="00884B80" w:rsidP="001B2DFA">
            <w:pPr>
              <w:jc w:val="center"/>
              <w:rPr>
                <w:b/>
                <w:color w:val="0000FF"/>
                <w:sz w:val="22"/>
                <w:szCs w:val="22"/>
              </w:rPr>
            </w:pPr>
          </w:p>
        </w:tc>
      </w:tr>
      <w:tr w:rsidR="00884B80" w:rsidRPr="00741854" w14:paraId="4D479A93" w14:textId="77777777" w:rsidTr="001B2DFA">
        <w:trPr>
          <w:trHeight w:val="314"/>
          <w:jc w:val="center"/>
        </w:trPr>
        <w:tc>
          <w:tcPr>
            <w:tcW w:w="8702" w:type="dxa"/>
            <w:gridSpan w:val="4"/>
            <w:tcBorders>
              <w:top w:val="single" w:sz="4" w:space="0" w:color="000000"/>
              <w:left w:val="single" w:sz="4" w:space="0" w:color="000000"/>
              <w:bottom w:val="single" w:sz="4" w:space="0" w:color="000000"/>
              <w:right w:val="single" w:sz="4" w:space="0" w:color="000000"/>
            </w:tcBorders>
          </w:tcPr>
          <w:p w14:paraId="432113D0" w14:textId="77777777" w:rsidR="00884B80" w:rsidRPr="00741854" w:rsidRDefault="00884B80" w:rsidP="001B2DFA">
            <w:pPr>
              <w:jc w:val="right"/>
              <w:rPr>
                <w:sz w:val="22"/>
                <w:szCs w:val="22"/>
              </w:rPr>
            </w:pPr>
            <w:r w:rsidRPr="00741854">
              <w:rPr>
                <w:sz w:val="22"/>
                <w:szCs w:val="22"/>
              </w:rPr>
              <w:t>ИТОГО:</w:t>
            </w:r>
          </w:p>
        </w:tc>
        <w:tc>
          <w:tcPr>
            <w:tcW w:w="1612" w:type="dxa"/>
            <w:tcBorders>
              <w:top w:val="single" w:sz="4" w:space="0" w:color="000000"/>
              <w:left w:val="single" w:sz="4" w:space="0" w:color="000000"/>
              <w:bottom w:val="single" w:sz="4" w:space="0" w:color="000000"/>
              <w:right w:val="single" w:sz="4" w:space="0" w:color="000000"/>
            </w:tcBorders>
          </w:tcPr>
          <w:p w14:paraId="6701DB51" w14:textId="2F7A8E1C" w:rsidR="00884B80" w:rsidRPr="00F1144E" w:rsidRDefault="00884B80" w:rsidP="001B2DFA">
            <w:pPr>
              <w:jc w:val="center"/>
              <w:rPr>
                <w:b/>
                <w:sz w:val="22"/>
                <w:szCs w:val="22"/>
              </w:rPr>
            </w:pPr>
          </w:p>
        </w:tc>
      </w:tr>
    </w:tbl>
    <w:p w14:paraId="64B2E900" w14:textId="42A65D2B" w:rsidR="004A2C61" w:rsidRDefault="004A2C61" w:rsidP="004A2C61"/>
    <w:p w14:paraId="035105EE" w14:textId="02FB9ECB" w:rsidR="004A2C61" w:rsidRDefault="004A2C61" w:rsidP="004A2C61"/>
    <w:p w14:paraId="0A0781C7" w14:textId="1EFA3623" w:rsidR="004A2C61" w:rsidRDefault="004A2C61" w:rsidP="004A2C61"/>
    <w:p w14:paraId="7FFBA6D1" w14:textId="3BE464D4" w:rsidR="004A2C61" w:rsidRDefault="004A2C61" w:rsidP="004A2C61"/>
    <w:p w14:paraId="43FCE6F1" w14:textId="6DB3129F" w:rsidR="004A2C61" w:rsidRDefault="004A2C61" w:rsidP="004A2C61"/>
    <w:p w14:paraId="09DE464A" w14:textId="4D2A45CC" w:rsidR="004A2C61" w:rsidRDefault="004A2C61" w:rsidP="004A2C61"/>
    <w:p w14:paraId="69C49419" w14:textId="60BE2E0C" w:rsidR="004A2C61" w:rsidRDefault="004A2C61" w:rsidP="004A2C61"/>
    <w:p w14:paraId="7AF95A19" w14:textId="3E8B73CA" w:rsidR="004A2C61" w:rsidRDefault="004A2C61" w:rsidP="004A2C61"/>
    <w:p w14:paraId="06E5E660" w14:textId="33C4E739" w:rsidR="004A2C61" w:rsidRDefault="004A2C61" w:rsidP="004A2C61"/>
    <w:p w14:paraId="23E757CA" w14:textId="7CC14D47" w:rsidR="004A2C61" w:rsidRDefault="004A2C61" w:rsidP="004A2C61"/>
    <w:p w14:paraId="1EBEA850" w14:textId="57E6267A" w:rsidR="004A2C61" w:rsidRDefault="004A2C61" w:rsidP="004A2C61"/>
    <w:p w14:paraId="335F001F" w14:textId="593603AB" w:rsidR="004A2C61" w:rsidRDefault="004A2C61" w:rsidP="004A2C61"/>
    <w:p w14:paraId="08379516" w14:textId="63F14E05" w:rsidR="004A2C61" w:rsidRDefault="004A2C61" w:rsidP="004A2C61"/>
    <w:p w14:paraId="3B4AF01B" w14:textId="321FD689" w:rsidR="004A2C61" w:rsidRDefault="004A2C61" w:rsidP="004A2C61"/>
    <w:p w14:paraId="0A76235C" w14:textId="192714C9" w:rsidR="004A2C61" w:rsidRDefault="004A2C61" w:rsidP="004A2C61"/>
    <w:p w14:paraId="0B5523D6" w14:textId="381951AB" w:rsidR="004A2C61" w:rsidRDefault="004A2C61" w:rsidP="004A2C61"/>
    <w:p w14:paraId="3E5ED9EC" w14:textId="0886F508" w:rsidR="004A2C61" w:rsidRDefault="004A2C61" w:rsidP="004A2C61"/>
    <w:p w14:paraId="3C72DB65" w14:textId="1C5A51B4" w:rsidR="004A2C61" w:rsidRDefault="004A2C61" w:rsidP="004A2C61"/>
    <w:p w14:paraId="4FFD281A" w14:textId="787B577D" w:rsidR="004A2C61" w:rsidRDefault="004A2C61" w:rsidP="004A2C61"/>
    <w:p w14:paraId="2ED8600E" w14:textId="7FEB35EE" w:rsidR="004A2C61" w:rsidRDefault="004A2C61" w:rsidP="004A2C61"/>
    <w:p w14:paraId="7D80E3F1" w14:textId="747A5E39" w:rsidR="004A2C61" w:rsidRDefault="004A2C61" w:rsidP="004A2C61"/>
    <w:p w14:paraId="157DB34F" w14:textId="0B6B0D17" w:rsidR="004A2C61" w:rsidRDefault="004A2C61" w:rsidP="004A2C61"/>
    <w:p w14:paraId="24E1E6ED" w14:textId="7705E617" w:rsidR="004A2C61" w:rsidRDefault="004A2C61" w:rsidP="004A2C61"/>
    <w:p w14:paraId="3858EBBA" w14:textId="7BF0ACEB" w:rsidR="004A2C61" w:rsidRDefault="004A2C61" w:rsidP="004A2C61"/>
    <w:p w14:paraId="5B269DEC" w14:textId="4B0BBDC9" w:rsidR="004A2C61" w:rsidRDefault="004A2C61" w:rsidP="004A2C61"/>
    <w:p w14:paraId="1C7C9426" w14:textId="3E993D73" w:rsidR="004A2C61" w:rsidRDefault="004A2C61" w:rsidP="004A2C61"/>
    <w:p w14:paraId="17D744C3" w14:textId="5FC2639B" w:rsidR="004A2C61" w:rsidRDefault="004A2C61" w:rsidP="004A2C61"/>
    <w:p w14:paraId="3F741257" w14:textId="34274647" w:rsidR="004A2C61" w:rsidRDefault="004A2C61" w:rsidP="004A2C61"/>
    <w:p w14:paraId="61BFEDA7" w14:textId="39F92075" w:rsidR="004A2C61" w:rsidRDefault="004A2C61" w:rsidP="004A2C61"/>
    <w:p w14:paraId="255EEF3D" w14:textId="0DFFFB34" w:rsidR="004A2C61" w:rsidRDefault="004A2C61" w:rsidP="004A2C61"/>
    <w:p w14:paraId="3054C558" w14:textId="7EC91F16" w:rsidR="004A2C61" w:rsidRDefault="004A2C61" w:rsidP="004A2C61"/>
    <w:p w14:paraId="0806A735" w14:textId="5D9D1F71" w:rsidR="004A2C61" w:rsidRDefault="004A2C61" w:rsidP="004A2C61"/>
    <w:p w14:paraId="08019EB1" w14:textId="59300DBD" w:rsidR="004A2C61" w:rsidRDefault="004A2C61" w:rsidP="004A2C61"/>
    <w:p w14:paraId="4F041A96" w14:textId="33ACA6D5" w:rsidR="00F4447D"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t>Приложение №</w:t>
      </w:r>
      <w:r w:rsidRPr="004A2C61">
        <w:rPr>
          <w:rFonts w:ascii="Times New Roman" w:eastAsia="Times New Roman" w:hAnsi="Times New Roman" w:cs="Times New Roman"/>
          <w:b/>
          <w:i/>
          <w:sz w:val="22"/>
          <w:szCs w:val="22"/>
          <w:lang w:val="en-US" w:eastAsia="ar-SA"/>
        </w:rPr>
        <w:t> </w:t>
      </w:r>
      <w:r w:rsidRPr="004A2C61">
        <w:rPr>
          <w:rFonts w:ascii="Times New Roman" w:eastAsia="Times New Roman" w:hAnsi="Times New Roman" w:cs="Times New Roman"/>
          <w:b/>
          <w:i/>
          <w:sz w:val="22"/>
          <w:szCs w:val="22"/>
          <w:lang w:eastAsia="ar-SA"/>
        </w:rPr>
        <w:t>1</w:t>
      </w:r>
      <w:r w:rsidR="005A3588">
        <w:rPr>
          <w:rFonts w:ascii="Times New Roman" w:eastAsia="Times New Roman" w:hAnsi="Times New Roman" w:cs="Times New Roman"/>
          <w:b/>
          <w:i/>
          <w:sz w:val="22"/>
          <w:szCs w:val="22"/>
          <w:lang w:eastAsia="ar-SA"/>
        </w:rPr>
        <w:t>3</w:t>
      </w:r>
      <w:r>
        <w:rPr>
          <w:rFonts w:ascii="Times New Roman" w:eastAsia="Times New Roman" w:hAnsi="Times New Roman" w:cs="Times New Roman"/>
          <w:b/>
          <w:i/>
          <w:sz w:val="22"/>
          <w:szCs w:val="22"/>
          <w:lang w:eastAsia="ar-SA"/>
        </w:rPr>
        <w:t xml:space="preserve"> к договору </w:t>
      </w:r>
      <w:r w:rsidR="00F4447D">
        <w:rPr>
          <w:rFonts w:ascii="Times New Roman" w:eastAsia="Times New Roman" w:hAnsi="Times New Roman" w:cs="Times New Roman"/>
          <w:b/>
          <w:i/>
          <w:sz w:val="22"/>
          <w:szCs w:val="22"/>
          <w:lang w:eastAsia="ar-SA"/>
        </w:rPr>
        <w:t>подряда на выполнение проектных и изыскательских работ</w:t>
      </w:r>
    </w:p>
    <w:p w14:paraId="4F97884E" w14:textId="5C5B9541" w:rsidR="004A2C61"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Pr>
          <w:rFonts w:ascii="Times New Roman" w:eastAsia="Times New Roman" w:hAnsi="Times New Roman" w:cs="Times New Roman"/>
          <w:b/>
          <w:i/>
          <w:sz w:val="22"/>
          <w:szCs w:val="22"/>
          <w:lang w:eastAsia="ar-SA"/>
        </w:rPr>
        <w:t xml:space="preserve">_____ от ____ </w:t>
      </w:r>
      <w:r w:rsidR="00F4447D">
        <w:rPr>
          <w:rFonts w:ascii="Times New Roman" w:eastAsia="Times New Roman" w:hAnsi="Times New Roman" w:cs="Times New Roman"/>
          <w:b/>
          <w:i/>
          <w:sz w:val="22"/>
          <w:szCs w:val="22"/>
          <w:lang w:eastAsia="ar-SA"/>
        </w:rPr>
        <w:br/>
      </w:r>
      <w:r>
        <w:rPr>
          <w:rFonts w:ascii="Times New Roman" w:eastAsia="Times New Roman" w:hAnsi="Times New Roman" w:cs="Times New Roman"/>
          <w:b/>
          <w:i/>
          <w:sz w:val="22"/>
          <w:szCs w:val="22"/>
          <w:lang w:eastAsia="ar-SA"/>
        </w:rPr>
        <w:t>№ _________</w:t>
      </w:r>
    </w:p>
    <w:p w14:paraId="31CFE42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05D6028E" w14:textId="71BB198B" w:rsidR="004A2C61" w:rsidRPr="004A2C61" w:rsidRDefault="004A2C61" w:rsidP="004A2C61">
      <w:pPr>
        <w:suppressAutoHyphens/>
        <w:autoSpaceDE w:val="0"/>
        <w:spacing w:before="120" w:line="240" w:lineRule="auto"/>
        <w:ind w:hanging="426"/>
        <w:jc w:val="center"/>
        <w:outlineLvl w:val="0"/>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highlight w:val="cyan"/>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E2CBCB3" w14:textId="77777777" w:rsidR="004A2C61" w:rsidRPr="004A2C61" w:rsidRDefault="004A2C61" w:rsidP="004A2C61">
      <w:pPr>
        <w:keepNext/>
        <w:keepLines/>
        <w:spacing w:before="120" w:line="240" w:lineRule="auto"/>
        <w:rPr>
          <w:rFonts w:ascii="Cambria" w:eastAsia="Times New Roman" w:hAnsi="Cambria" w:cs="Times New Roman"/>
          <w:b/>
          <w:bCs/>
          <w:color w:val="365F91"/>
          <w:sz w:val="28"/>
          <w:szCs w:val="28"/>
        </w:rPr>
      </w:pPr>
    </w:p>
    <w:p w14:paraId="15502B4C"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1" w:name="_Toc61878704"/>
      <w:r w:rsidRPr="004A2C61">
        <w:rPr>
          <w:rFonts w:ascii="Times New Roman" w:eastAsia="Times New Roman" w:hAnsi="Times New Roman" w:cs="Times New Roman"/>
          <w:b/>
          <w:bCs/>
          <w:kern w:val="32"/>
          <w:sz w:val="24"/>
          <w:szCs w:val="24"/>
        </w:rPr>
        <w:t>Общие положения</w:t>
      </w:r>
      <w:bookmarkEnd w:id="271"/>
    </w:p>
    <w:p w14:paraId="3F99B749" w14:textId="77777777" w:rsidR="004A2C61" w:rsidRPr="004A2C61" w:rsidRDefault="004A2C61" w:rsidP="004A2C61">
      <w:pPr>
        <w:numPr>
          <w:ilvl w:val="1"/>
          <w:numId w:val="34"/>
        </w:numPr>
        <w:spacing w:before="120" w:after="0" w:line="240" w:lineRule="auto"/>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Настоящая Методика устанавливает единый порядок определения коэффициента частоты травм с утратой трудоспособности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всеми организациями Группы с разделением на Сотрудников и Подрядчиков.</w:t>
      </w:r>
    </w:p>
    <w:p w14:paraId="07193999"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2" w:name="_Toc61878705"/>
      <w:r w:rsidRPr="004A2C61">
        <w:rPr>
          <w:rFonts w:ascii="Times New Roman" w:eastAsia="Times New Roman" w:hAnsi="Times New Roman" w:cs="Times New Roman"/>
          <w:b/>
          <w:bCs/>
          <w:kern w:val="32"/>
          <w:sz w:val="24"/>
          <w:szCs w:val="24"/>
        </w:rPr>
        <w:t>Термины и определения</w:t>
      </w:r>
      <w:bookmarkEnd w:id="272"/>
    </w:p>
    <w:p w14:paraId="6DC36065" w14:textId="77777777" w:rsidR="004A2C61" w:rsidRPr="004A2C61" w:rsidRDefault="004A2C61" w:rsidP="004A2C61">
      <w:pPr>
        <w:numPr>
          <w:ilvl w:val="1"/>
          <w:numId w:val="34"/>
        </w:numPr>
        <w:spacing w:before="120" w:after="0" w:line="240" w:lineRule="auto"/>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Ниже приводятся термины/сокращения и определения, используемые для целей исполнения положений данной Методики:</w:t>
      </w:r>
    </w:p>
    <w:tbl>
      <w:tblPr>
        <w:tblStyle w:val="12"/>
        <w:tblW w:w="5000" w:type="pct"/>
        <w:tblLook w:val="04A0" w:firstRow="1" w:lastRow="0" w:firstColumn="1" w:lastColumn="0" w:noHBand="0" w:noVBand="1"/>
      </w:tblPr>
      <w:tblGrid>
        <w:gridCol w:w="596"/>
        <w:gridCol w:w="2577"/>
        <w:gridCol w:w="6171"/>
      </w:tblGrid>
      <w:tr w:rsidR="004A2C61" w:rsidRPr="004A2C61" w14:paraId="188492BD" w14:textId="77777777" w:rsidTr="006C3BAB">
        <w:tc>
          <w:tcPr>
            <w:tcW w:w="319" w:type="pct"/>
          </w:tcPr>
          <w:p w14:paraId="7B55FD45" w14:textId="77777777" w:rsidR="004A2C61" w:rsidRPr="004A2C61" w:rsidRDefault="004A2C61" w:rsidP="006E0F32">
            <w:pPr>
              <w:spacing w:before="60" w:after="60"/>
              <w:jc w:val="center"/>
              <w:rPr>
                <w:rFonts w:ascii="Times New Roman" w:hAnsi="Times New Roman"/>
                <w:sz w:val="24"/>
                <w:szCs w:val="24"/>
              </w:rPr>
            </w:pPr>
            <w:r w:rsidRPr="004A2C61">
              <w:rPr>
                <w:rFonts w:ascii="Times New Roman" w:hAnsi="Times New Roman"/>
                <w:sz w:val="24"/>
                <w:szCs w:val="24"/>
              </w:rPr>
              <w:t>№ п/п</w:t>
            </w:r>
          </w:p>
        </w:tc>
        <w:tc>
          <w:tcPr>
            <w:tcW w:w="1379" w:type="pct"/>
          </w:tcPr>
          <w:p w14:paraId="2CE24690" w14:textId="77777777" w:rsidR="004A2C61" w:rsidRPr="004A2C61" w:rsidRDefault="004A2C61" w:rsidP="004A2C61">
            <w:pPr>
              <w:spacing w:before="60" w:after="60"/>
              <w:jc w:val="center"/>
              <w:rPr>
                <w:rFonts w:ascii="Times New Roman" w:hAnsi="Times New Roman"/>
                <w:sz w:val="24"/>
                <w:szCs w:val="24"/>
              </w:rPr>
            </w:pPr>
            <w:proofErr w:type="spellStart"/>
            <w:r w:rsidRPr="004A2C61">
              <w:rPr>
                <w:rFonts w:ascii="Times New Roman" w:hAnsi="Times New Roman"/>
                <w:sz w:val="24"/>
                <w:szCs w:val="24"/>
              </w:rPr>
              <w:t>Термин</w:t>
            </w:r>
            <w:proofErr w:type="spellEnd"/>
            <w:r w:rsidRPr="004A2C61">
              <w:rPr>
                <w:rFonts w:ascii="Times New Roman" w:hAnsi="Times New Roman"/>
                <w:sz w:val="24"/>
                <w:szCs w:val="24"/>
              </w:rPr>
              <w:t>/</w:t>
            </w:r>
            <w:proofErr w:type="spellStart"/>
            <w:r w:rsidRPr="004A2C61">
              <w:rPr>
                <w:rFonts w:ascii="Times New Roman" w:hAnsi="Times New Roman"/>
                <w:sz w:val="24"/>
                <w:szCs w:val="24"/>
              </w:rPr>
              <w:t>сокращение</w:t>
            </w:r>
            <w:proofErr w:type="spellEnd"/>
          </w:p>
        </w:tc>
        <w:tc>
          <w:tcPr>
            <w:tcW w:w="3302" w:type="pct"/>
          </w:tcPr>
          <w:p w14:paraId="7FB9DDF2" w14:textId="77777777" w:rsidR="004A2C61" w:rsidRPr="004A2C61" w:rsidRDefault="004A2C61" w:rsidP="004A2C61">
            <w:pPr>
              <w:spacing w:before="60" w:after="60"/>
              <w:jc w:val="center"/>
              <w:rPr>
                <w:rFonts w:ascii="Times New Roman" w:hAnsi="Times New Roman"/>
                <w:sz w:val="24"/>
                <w:szCs w:val="24"/>
              </w:rPr>
            </w:pPr>
            <w:proofErr w:type="spellStart"/>
            <w:r w:rsidRPr="004A2C61">
              <w:rPr>
                <w:rFonts w:ascii="Times New Roman" w:hAnsi="Times New Roman"/>
                <w:sz w:val="24"/>
                <w:szCs w:val="24"/>
              </w:rPr>
              <w:t>Определение</w:t>
            </w:r>
            <w:proofErr w:type="spellEnd"/>
          </w:p>
        </w:tc>
      </w:tr>
      <w:tr w:rsidR="004A2C61" w:rsidRPr="004A2C61" w14:paraId="73CA4F44" w14:textId="77777777" w:rsidTr="006C3BAB">
        <w:tc>
          <w:tcPr>
            <w:tcW w:w="319" w:type="pct"/>
          </w:tcPr>
          <w:p w14:paraId="30FE2006" w14:textId="77777777" w:rsidR="004A2C61" w:rsidRPr="004A2C61" w:rsidRDefault="004A2C61" w:rsidP="006E0F32">
            <w:pPr>
              <w:numPr>
                <w:ilvl w:val="0"/>
                <w:numId w:val="35"/>
              </w:numPr>
              <w:spacing w:before="60" w:after="60"/>
              <w:ind w:left="0" w:right="314" w:firstLine="0"/>
              <w:contextualSpacing/>
              <w:jc w:val="center"/>
              <w:rPr>
                <w:rFonts w:ascii="Times New Roman" w:hAnsi="Times New Roman"/>
                <w:b/>
                <w:i/>
                <w:color w:val="FF0000"/>
                <w:sz w:val="24"/>
                <w:szCs w:val="24"/>
              </w:rPr>
            </w:pPr>
          </w:p>
        </w:tc>
        <w:tc>
          <w:tcPr>
            <w:tcW w:w="1379" w:type="pct"/>
          </w:tcPr>
          <w:p w14:paraId="201F44F9" w14:textId="77777777" w:rsidR="004A2C61" w:rsidRPr="004A2C61" w:rsidRDefault="004A2C61" w:rsidP="004A2C61">
            <w:pPr>
              <w:spacing w:before="60" w:after="60"/>
              <w:jc w:val="both"/>
              <w:rPr>
                <w:rFonts w:ascii="Times New Roman" w:hAnsi="Times New Roman"/>
                <w:sz w:val="24"/>
                <w:szCs w:val="24"/>
              </w:rPr>
            </w:pPr>
            <w:proofErr w:type="spellStart"/>
            <w:r w:rsidRPr="004A2C61">
              <w:rPr>
                <w:rFonts w:ascii="Times New Roman" w:hAnsi="Times New Roman"/>
                <w:sz w:val="24"/>
                <w:szCs w:val="24"/>
              </w:rPr>
              <w:t>Группа</w:t>
            </w:r>
            <w:proofErr w:type="spellEnd"/>
          </w:p>
        </w:tc>
        <w:tc>
          <w:tcPr>
            <w:tcW w:w="3302" w:type="pct"/>
          </w:tcPr>
          <w:p w14:paraId="6AA5C02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4A2C61" w:rsidRPr="004A2C61" w14:paraId="0983EADF" w14:textId="77777777" w:rsidTr="006C3BAB">
        <w:tc>
          <w:tcPr>
            <w:tcW w:w="319" w:type="pct"/>
          </w:tcPr>
          <w:p w14:paraId="334FEA80"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BE401A6" w14:textId="77777777" w:rsidR="004A2C61" w:rsidRPr="004A2C61" w:rsidRDefault="004A2C61" w:rsidP="004A2C61">
            <w:pPr>
              <w:spacing w:before="60" w:after="60"/>
              <w:jc w:val="both"/>
              <w:rPr>
                <w:rFonts w:ascii="Times New Roman" w:hAnsi="Times New Roman"/>
                <w:sz w:val="24"/>
                <w:szCs w:val="24"/>
              </w:rPr>
            </w:pPr>
            <w:proofErr w:type="spellStart"/>
            <w:r w:rsidRPr="004A2C61">
              <w:rPr>
                <w:rFonts w:ascii="Times New Roman" w:hAnsi="Times New Roman"/>
                <w:sz w:val="24"/>
                <w:szCs w:val="24"/>
              </w:rPr>
              <w:t>Менеджмент</w:t>
            </w:r>
            <w:proofErr w:type="spellEnd"/>
            <w:r w:rsidRPr="004A2C61">
              <w:rPr>
                <w:rFonts w:ascii="Times New Roman" w:hAnsi="Times New Roman"/>
                <w:sz w:val="24"/>
                <w:szCs w:val="24"/>
              </w:rPr>
              <w:t xml:space="preserve"> </w:t>
            </w:r>
            <w:proofErr w:type="spellStart"/>
            <w:r w:rsidRPr="004A2C61">
              <w:rPr>
                <w:rFonts w:ascii="Times New Roman" w:hAnsi="Times New Roman"/>
                <w:sz w:val="24"/>
                <w:szCs w:val="24"/>
              </w:rPr>
              <w:t>Группы</w:t>
            </w:r>
            <w:proofErr w:type="spellEnd"/>
          </w:p>
        </w:tc>
        <w:tc>
          <w:tcPr>
            <w:tcW w:w="3302" w:type="pct"/>
          </w:tcPr>
          <w:p w14:paraId="15200C48"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lang w:val="ru-RU"/>
              </w:rPr>
              <w:t>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w:t>
            </w:r>
            <w:proofErr w:type="spellStart"/>
            <w:r w:rsidRPr="004A2C61">
              <w:rPr>
                <w:rFonts w:ascii="Times New Roman" w:hAnsi="Times New Roman"/>
                <w:sz w:val="24"/>
                <w:szCs w:val="24"/>
                <w:lang w:val="ru-RU"/>
              </w:rPr>
              <w:t>ЕвроСибЭнерго</w:t>
            </w:r>
            <w:proofErr w:type="spellEnd"/>
            <w:r w:rsidRPr="004A2C61">
              <w:rPr>
                <w:rFonts w:ascii="Times New Roman" w:hAnsi="Times New Roman"/>
                <w:sz w:val="24"/>
                <w:szCs w:val="24"/>
                <w:lang w:val="ru-RU"/>
              </w:rPr>
              <w:t xml:space="preserve">», </w:t>
            </w:r>
            <w:r w:rsidRPr="004A2C61">
              <w:rPr>
                <w:rFonts w:ascii="Times New Roman" w:hAnsi="Times New Roman"/>
                <w:sz w:val="24"/>
                <w:szCs w:val="24"/>
                <w:lang w:val="ru-RU"/>
              </w:rPr>
              <w:lastRenderedPageBreak/>
              <w:t xml:space="preserve">директор по устойчивому развитию </w:t>
            </w:r>
            <w:r w:rsidRPr="004A2C61">
              <w:rPr>
                <w:rFonts w:ascii="Times New Roman" w:hAnsi="Times New Roman"/>
                <w:sz w:val="24"/>
                <w:szCs w:val="24"/>
              </w:rPr>
              <w:t>МКООО «</w:t>
            </w:r>
            <w:proofErr w:type="spellStart"/>
            <w:r w:rsidRPr="004A2C61">
              <w:rPr>
                <w:rFonts w:ascii="Times New Roman" w:hAnsi="Times New Roman"/>
                <w:sz w:val="24"/>
                <w:szCs w:val="24"/>
              </w:rPr>
              <w:t>Эн</w:t>
            </w:r>
            <w:proofErr w:type="spellEnd"/>
            <w:r w:rsidRPr="004A2C61">
              <w:rPr>
                <w:rFonts w:ascii="Times New Roman" w:hAnsi="Times New Roman"/>
                <w:sz w:val="24"/>
                <w:szCs w:val="24"/>
              </w:rPr>
              <w:t xml:space="preserve">+ </w:t>
            </w:r>
            <w:proofErr w:type="spellStart"/>
            <w:r w:rsidRPr="004A2C61">
              <w:rPr>
                <w:rFonts w:ascii="Times New Roman" w:hAnsi="Times New Roman"/>
                <w:sz w:val="24"/>
                <w:szCs w:val="24"/>
              </w:rPr>
              <w:t>Холдинг</w:t>
            </w:r>
            <w:proofErr w:type="spellEnd"/>
            <w:r w:rsidRPr="004A2C61">
              <w:rPr>
                <w:rFonts w:ascii="Times New Roman" w:hAnsi="Times New Roman"/>
                <w:sz w:val="24"/>
                <w:szCs w:val="24"/>
              </w:rPr>
              <w:t xml:space="preserve">» и </w:t>
            </w:r>
            <w:proofErr w:type="spellStart"/>
            <w:r w:rsidRPr="004A2C61">
              <w:rPr>
                <w:rFonts w:ascii="Times New Roman" w:hAnsi="Times New Roman"/>
                <w:sz w:val="24"/>
                <w:szCs w:val="24"/>
              </w:rPr>
              <w:t>другие</w:t>
            </w:r>
            <w:proofErr w:type="spellEnd"/>
            <w:r w:rsidRPr="004A2C61">
              <w:rPr>
                <w:rFonts w:ascii="Times New Roman" w:hAnsi="Times New Roman"/>
                <w:sz w:val="24"/>
                <w:szCs w:val="24"/>
              </w:rPr>
              <w:t>)</w:t>
            </w:r>
          </w:p>
        </w:tc>
      </w:tr>
      <w:tr w:rsidR="004A2C61" w:rsidRPr="004A2C61" w14:paraId="1B4AA8D4" w14:textId="77777777" w:rsidTr="006C3BAB">
        <w:tc>
          <w:tcPr>
            <w:tcW w:w="319" w:type="pct"/>
          </w:tcPr>
          <w:p w14:paraId="24D60FC8"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rPr>
            </w:pPr>
          </w:p>
        </w:tc>
        <w:tc>
          <w:tcPr>
            <w:tcW w:w="1379" w:type="pct"/>
          </w:tcPr>
          <w:p w14:paraId="432829E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Дирекция по охране труда (ДОТ) </w:t>
            </w:r>
          </w:p>
        </w:tc>
        <w:tc>
          <w:tcPr>
            <w:tcW w:w="3302" w:type="pct"/>
          </w:tcPr>
          <w:p w14:paraId="76DD1A66"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Структурное подразделение, осуществляющее  в числе прочих функции методического руководства и контроля в части определения </w:t>
            </w:r>
            <w:r w:rsidRPr="004A2C61">
              <w:rPr>
                <w:rFonts w:ascii="Times New Roman" w:hAnsi="Times New Roman"/>
                <w:sz w:val="24"/>
                <w:szCs w:val="24"/>
              </w:rPr>
              <w:t>LTIFR</w:t>
            </w:r>
            <w:r w:rsidRPr="004A2C61">
              <w:rPr>
                <w:rFonts w:ascii="Times New Roman" w:hAnsi="Times New Roman"/>
                <w:sz w:val="24"/>
                <w:szCs w:val="24"/>
                <w:lang w:val="ru-RU"/>
              </w:rPr>
              <w:t xml:space="preserve"> Группы при исполнении положений настоящей Методики</w:t>
            </w:r>
          </w:p>
        </w:tc>
      </w:tr>
      <w:tr w:rsidR="004A2C61" w:rsidRPr="004A2C61" w14:paraId="57AC1916" w14:textId="77777777" w:rsidTr="006C3BAB">
        <w:tc>
          <w:tcPr>
            <w:tcW w:w="319" w:type="pct"/>
          </w:tcPr>
          <w:p w14:paraId="1A3B848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78586C7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Департамент по правовым вопросам ООО «УСЦ </w:t>
            </w:r>
            <w:proofErr w:type="spellStart"/>
            <w:r w:rsidRPr="004A2C61">
              <w:rPr>
                <w:rFonts w:ascii="Times New Roman" w:hAnsi="Times New Roman"/>
                <w:sz w:val="24"/>
                <w:szCs w:val="24"/>
                <w:lang w:val="ru-RU"/>
              </w:rPr>
              <w:t>ЕвроСибЭнерго</w:t>
            </w:r>
            <w:proofErr w:type="spellEnd"/>
            <w:r w:rsidRPr="004A2C61">
              <w:rPr>
                <w:rFonts w:ascii="Times New Roman" w:hAnsi="Times New Roman"/>
                <w:sz w:val="24"/>
                <w:szCs w:val="24"/>
                <w:lang w:val="ru-RU"/>
              </w:rPr>
              <w:t>»</w:t>
            </w:r>
          </w:p>
        </w:tc>
        <w:tc>
          <w:tcPr>
            <w:tcW w:w="3302" w:type="pct"/>
          </w:tcPr>
          <w:p w14:paraId="7345CBE6"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4A2C61" w:rsidRPr="004A2C61" w14:paraId="29B4498D" w14:textId="77777777" w:rsidTr="006C3BAB">
        <w:tc>
          <w:tcPr>
            <w:tcW w:w="319" w:type="pct"/>
          </w:tcPr>
          <w:p w14:paraId="004B3571"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604DD85C" w14:textId="77777777" w:rsidR="004A2C61" w:rsidRPr="004A2C61" w:rsidRDefault="004A2C61" w:rsidP="004A2C61">
            <w:pPr>
              <w:spacing w:before="60" w:after="60"/>
              <w:jc w:val="both"/>
              <w:rPr>
                <w:rFonts w:ascii="Times New Roman" w:hAnsi="Times New Roman"/>
                <w:sz w:val="24"/>
                <w:szCs w:val="24"/>
              </w:rPr>
            </w:pPr>
            <w:proofErr w:type="spellStart"/>
            <w:r w:rsidRPr="004A2C61">
              <w:rPr>
                <w:rFonts w:ascii="Times New Roman" w:hAnsi="Times New Roman"/>
                <w:sz w:val="24"/>
                <w:szCs w:val="24"/>
              </w:rPr>
              <w:t>Финансовый</w:t>
            </w:r>
            <w:proofErr w:type="spellEnd"/>
            <w:r w:rsidRPr="004A2C61">
              <w:rPr>
                <w:rFonts w:ascii="Times New Roman" w:hAnsi="Times New Roman"/>
                <w:sz w:val="24"/>
                <w:szCs w:val="24"/>
              </w:rPr>
              <w:t xml:space="preserve"> </w:t>
            </w:r>
            <w:proofErr w:type="spellStart"/>
            <w:r w:rsidRPr="004A2C61">
              <w:rPr>
                <w:rFonts w:ascii="Times New Roman" w:hAnsi="Times New Roman"/>
                <w:sz w:val="24"/>
                <w:szCs w:val="24"/>
              </w:rPr>
              <w:t>департамент</w:t>
            </w:r>
            <w:proofErr w:type="spellEnd"/>
            <w:r w:rsidRPr="004A2C61">
              <w:rPr>
                <w:rFonts w:ascii="Times New Roman" w:hAnsi="Times New Roman"/>
                <w:sz w:val="24"/>
                <w:szCs w:val="24"/>
              </w:rPr>
              <w:t xml:space="preserve"> АО «</w:t>
            </w:r>
            <w:proofErr w:type="spellStart"/>
            <w:r w:rsidRPr="004A2C61">
              <w:rPr>
                <w:rFonts w:ascii="Times New Roman" w:hAnsi="Times New Roman"/>
                <w:sz w:val="24"/>
                <w:szCs w:val="24"/>
              </w:rPr>
              <w:t>ЕвроСибЭнерго</w:t>
            </w:r>
            <w:proofErr w:type="spellEnd"/>
            <w:r w:rsidRPr="004A2C61">
              <w:rPr>
                <w:rFonts w:ascii="Times New Roman" w:hAnsi="Times New Roman"/>
                <w:sz w:val="24"/>
                <w:szCs w:val="24"/>
              </w:rPr>
              <w:t>»</w:t>
            </w:r>
          </w:p>
        </w:tc>
        <w:tc>
          <w:tcPr>
            <w:tcW w:w="3302" w:type="pct"/>
          </w:tcPr>
          <w:p w14:paraId="257236FD"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Структурное подразделение, осуществляющее в числе прочих функции по управлению бизнес-планированием Бизнесов/Организаций </w:t>
            </w:r>
          </w:p>
        </w:tc>
      </w:tr>
      <w:tr w:rsidR="004A2C61" w:rsidRPr="004A2C61" w14:paraId="489D08F9" w14:textId="77777777" w:rsidTr="006C3BAB">
        <w:tc>
          <w:tcPr>
            <w:tcW w:w="319" w:type="pct"/>
          </w:tcPr>
          <w:p w14:paraId="04765E33"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C0871F0" w14:textId="77777777" w:rsidR="004A2C61" w:rsidRPr="004A2C61" w:rsidRDefault="004A2C61" w:rsidP="004A2C61">
            <w:pPr>
              <w:spacing w:before="60" w:after="60"/>
              <w:jc w:val="both"/>
              <w:rPr>
                <w:rFonts w:ascii="Times New Roman" w:hAnsi="Times New Roman"/>
                <w:sz w:val="24"/>
                <w:szCs w:val="24"/>
              </w:rPr>
            </w:pPr>
            <w:proofErr w:type="spellStart"/>
            <w:r w:rsidRPr="004A2C61">
              <w:rPr>
                <w:rFonts w:ascii="Times New Roman" w:hAnsi="Times New Roman"/>
                <w:sz w:val="24"/>
                <w:szCs w:val="24"/>
              </w:rPr>
              <w:t>Ответственный</w:t>
            </w:r>
            <w:proofErr w:type="spellEnd"/>
            <w:r w:rsidRPr="004A2C61">
              <w:rPr>
                <w:rFonts w:ascii="Times New Roman" w:hAnsi="Times New Roman"/>
                <w:sz w:val="24"/>
                <w:szCs w:val="24"/>
              </w:rPr>
              <w:t xml:space="preserve"> </w:t>
            </w:r>
            <w:proofErr w:type="spellStart"/>
            <w:r w:rsidRPr="004A2C61">
              <w:rPr>
                <w:rFonts w:ascii="Times New Roman" w:hAnsi="Times New Roman"/>
                <w:sz w:val="24"/>
                <w:szCs w:val="24"/>
              </w:rPr>
              <w:t>работник</w:t>
            </w:r>
            <w:proofErr w:type="spellEnd"/>
          </w:p>
        </w:tc>
        <w:tc>
          <w:tcPr>
            <w:tcW w:w="3302" w:type="pct"/>
          </w:tcPr>
          <w:p w14:paraId="7B07F2DA"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Лицо, ответственное за подготовку информации по Бизнесу/Организации в соответствии с Регламентом. </w:t>
            </w:r>
          </w:p>
          <w:p w14:paraId="7AFCA042" w14:textId="77777777" w:rsidR="004A2C61" w:rsidRPr="004A2C61" w:rsidRDefault="004A2C61" w:rsidP="004A2C61">
            <w:pPr>
              <w:spacing w:before="60" w:after="60"/>
              <w:jc w:val="both"/>
              <w:rPr>
                <w:rFonts w:ascii="Times New Roman" w:hAnsi="Times New Roman"/>
                <w:b/>
                <w:sz w:val="24"/>
                <w:szCs w:val="24"/>
                <w:lang w:val="ru-RU"/>
              </w:rPr>
            </w:pPr>
            <w:r w:rsidRPr="004A2C61">
              <w:rPr>
                <w:rFonts w:ascii="Times New Roman" w:hAnsi="Times New Roman"/>
                <w:b/>
                <w:sz w:val="24"/>
                <w:szCs w:val="24"/>
                <w:lang w:val="ru-RU"/>
              </w:rPr>
              <w:t>Внимание! В случае, если ответственное лицо не закреплено Регламентом (организация не 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4A2C61" w:rsidRPr="004A2C61" w14:paraId="2D756213" w14:textId="77777777" w:rsidTr="006C3BAB">
        <w:tc>
          <w:tcPr>
            <w:tcW w:w="319" w:type="pct"/>
          </w:tcPr>
          <w:p w14:paraId="4B6E222E"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5B2223DD" w14:textId="77777777" w:rsidR="004A2C61" w:rsidRPr="004A2C61" w:rsidRDefault="004A2C61" w:rsidP="004A2C61">
            <w:pPr>
              <w:spacing w:before="60" w:after="60"/>
              <w:jc w:val="both"/>
              <w:rPr>
                <w:rFonts w:ascii="Times New Roman" w:hAnsi="Times New Roman"/>
                <w:sz w:val="24"/>
                <w:szCs w:val="24"/>
              </w:rPr>
            </w:pPr>
            <w:proofErr w:type="spellStart"/>
            <w:r w:rsidRPr="004A2C61">
              <w:rPr>
                <w:rFonts w:ascii="Times New Roman" w:hAnsi="Times New Roman"/>
                <w:sz w:val="24"/>
                <w:szCs w:val="24"/>
              </w:rPr>
              <w:t>Бизнес</w:t>
            </w:r>
            <w:proofErr w:type="spellEnd"/>
          </w:p>
        </w:tc>
        <w:tc>
          <w:tcPr>
            <w:tcW w:w="3302" w:type="pct"/>
          </w:tcPr>
          <w:p w14:paraId="47C6B75E"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4A2C61" w:rsidRPr="004A2C61" w14:paraId="7C985556" w14:textId="77777777" w:rsidTr="006C3BAB">
        <w:tc>
          <w:tcPr>
            <w:tcW w:w="319" w:type="pct"/>
          </w:tcPr>
          <w:p w14:paraId="0B402CF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380A1D88"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Организация</w:t>
            </w:r>
          </w:p>
        </w:tc>
        <w:tc>
          <w:tcPr>
            <w:tcW w:w="3302" w:type="pct"/>
          </w:tcPr>
          <w:p w14:paraId="771BB26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Юридическое лицо Группы, составляющее нижний уровень детализации при исполнении положений настоящей Методики</w:t>
            </w:r>
          </w:p>
        </w:tc>
      </w:tr>
      <w:tr w:rsidR="004A2C61" w:rsidRPr="004A2C61" w14:paraId="0737FD70" w14:textId="77777777" w:rsidTr="006C3BAB">
        <w:tc>
          <w:tcPr>
            <w:tcW w:w="319" w:type="pct"/>
          </w:tcPr>
          <w:p w14:paraId="7B0EB35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7E03B8A5" w14:textId="77777777" w:rsidR="004A2C61" w:rsidRPr="004A2C61" w:rsidRDefault="004A2C61" w:rsidP="004A2C61">
            <w:pPr>
              <w:spacing w:before="60" w:after="60"/>
              <w:jc w:val="both"/>
              <w:rPr>
                <w:rFonts w:ascii="Times New Roman" w:hAnsi="Times New Roman"/>
                <w:sz w:val="24"/>
                <w:szCs w:val="24"/>
              </w:rPr>
            </w:pPr>
            <w:proofErr w:type="spellStart"/>
            <w:r w:rsidRPr="004A2C61">
              <w:rPr>
                <w:rFonts w:ascii="Times New Roman" w:hAnsi="Times New Roman"/>
                <w:sz w:val="24"/>
                <w:szCs w:val="24"/>
              </w:rPr>
              <w:t>Сотрудник</w:t>
            </w:r>
            <w:proofErr w:type="spellEnd"/>
          </w:p>
        </w:tc>
        <w:tc>
          <w:tcPr>
            <w:tcW w:w="3302" w:type="pct"/>
          </w:tcPr>
          <w:p w14:paraId="6FCF8541"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tc>
      </w:tr>
      <w:tr w:rsidR="004A2C61" w:rsidRPr="004A2C61" w14:paraId="44255D91" w14:textId="77777777" w:rsidTr="006C3BAB">
        <w:tc>
          <w:tcPr>
            <w:tcW w:w="319" w:type="pct"/>
          </w:tcPr>
          <w:p w14:paraId="0A0257AE"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6EA6536" w14:textId="77777777" w:rsidR="004A2C61" w:rsidRPr="004A2C61" w:rsidRDefault="004A2C61" w:rsidP="004A2C61">
            <w:pPr>
              <w:spacing w:before="60" w:after="60"/>
              <w:jc w:val="both"/>
              <w:rPr>
                <w:rFonts w:ascii="Times New Roman" w:hAnsi="Times New Roman"/>
                <w:sz w:val="24"/>
                <w:szCs w:val="24"/>
              </w:rPr>
            </w:pPr>
            <w:proofErr w:type="spellStart"/>
            <w:r w:rsidRPr="004A2C61">
              <w:rPr>
                <w:rFonts w:ascii="Times New Roman" w:hAnsi="Times New Roman"/>
                <w:sz w:val="24"/>
                <w:szCs w:val="24"/>
              </w:rPr>
              <w:t>Подрядчик</w:t>
            </w:r>
            <w:proofErr w:type="spellEnd"/>
          </w:p>
        </w:tc>
        <w:tc>
          <w:tcPr>
            <w:tcW w:w="3302" w:type="pct"/>
          </w:tcPr>
          <w:p w14:paraId="39398888"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14:paraId="6F37A0EC" w14:textId="77777777" w:rsidR="004A2C61" w:rsidRPr="004A2C61" w:rsidRDefault="004A2C61" w:rsidP="004A2C61">
            <w:pPr>
              <w:spacing w:before="60" w:after="60"/>
              <w:jc w:val="both"/>
              <w:rPr>
                <w:rFonts w:ascii="Times New Roman" w:hAnsi="Times New Roman"/>
                <w:b/>
                <w:sz w:val="24"/>
                <w:szCs w:val="24"/>
                <w:lang w:val="ru-RU"/>
              </w:rPr>
            </w:pPr>
            <w:r w:rsidRPr="004A2C61">
              <w:rPr>
                <w:rFonts w:ascii="Times New Roman" w:hAnsi="Times New Roman"/>
                <w:b/>
                <w:sz w:val="24"/>
                <w:szCs w:val="24"/>
                <w:lang w:val="ru-RU"/>
              </w:rPr>
              <w:t xml:space="preserve">Внимание! Для целей корректного определения </w:t>
            </w:r>
            <w:r w:rsidRPr="004A2C61">
              <w:rPr>
                <w:rFonts w:ascii="Times New Roman" w:hAnsi="Times New Roman"/>
                <w:b/>
                <w:sz w:val="24"/>
                <w:szCs w:val="24"/>
              </w:rPr>
              <w:t>LTIFR</w:t>
            </w:r>
            <w:r w:rsidRPr="004A2C61">
              <w:rPr>
                <w:rFonts w:ascii="Times New Roman" w:hAnsi="Times New Roman"/>
                <w:b/>
                <w:sz w:val="24"/>
                <w:szCs w:val="24"/>
                <w:lang w:val="ru-RU"/>
              </w:rPr>
              <w:t xml:space="preserve"> (исключения двойного учета) сотрудники одних Организаций Группы не могут учитываться в качестве подрядчиков для других Организаций </w:t>
            </w:r>
            <w:r w:rsidRPr="004A2C61">
              <w:rPr>
                <w:rFonts w:ascii="Times New Roman" w:hAnsi="Times New Roman"/>
                <w:b/>
                <w:sz w:val="24"/>
                <w:szCs w:val="24"/>
                <w:lang w:val="ru-RU"/>
              </w:rPr>
              <w:lastRenderedPageBreak/>
              <w:t>Группы при исполнении положений настоящей Методики.</w:t>
            </w:r>
          </w:p>
        </w:tc>
      </w:tr>
      <w:tr w:rsidR="004A2C61" w:rsidRPr="004A2C61" w14:paraId="627C906E" w14:textId="77777777" w:rsidTr="006C3BAB">
        <w:tc>
          <w:tcPr>
            <w:tcW w:w="319" w:type="pct"/>
          </w:tcPr>
          <w:p w14:paraId="688369CD"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47ECD6B" w14:textId="77777777" w:rsidR="004A2C61" w:rsidRPr="004A2C61" w:rsidRDefault="004A2C61" w:rsidP="004A2C61">
            <w:pPr>
              <w:spacing w:before="60" w:after="60"/>
              <w:jc w:val="both"/>
              <w:rPr>
                <w:rFonts w:ascii="Times New Roman" w:hAnsi="Times New Roman"/>
                <w:sz w:val="24"/>
                <w:szCs w:val="24"/>
              </w:rPr>
            </w:pPr>
            <w:proofErr w:type="spellStart"/>
            <w:r w:rsidRPr="004A2C61">
              <w:rPr>
                <w:rFonts w:ascii="Times New Roman" w:hAnsi="Times New Roman"/>
                <w:sz w:val="24"/>
                <w:szCs w:val="24"/>
              </w:rPr>
              <w:t>Регламент</w:t>
            </w:r>
            <w:proofErr w:type="spellEnd"/>
          </w:p>
        </w:tc>
        <w:tc>
          <w:tcPr>
            <w:tcW w:w="3302" w:type="pct"/>
          </w:tcPr>
          <w:p w14:paraId="5F9B439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Действующая на момент подготовки отчетных данных редакция регламента единой отчетности по охране труда ГК «</w:t>
            </w:r>
            <w:proofErr w:type="spellStart"/>
            <w:r w:rsidRPr="004A2C61">
              <w:rPr>
                <w:rFonts w:ascii="Times New Roman" w:hAnsi="Times New Roman"/>
                <w:sz w:val="24"/>
                <w:szCs w:val="24"/>
                <w:lang w:val="ru-RU"/>
              </w:rPr>
              <w:t>ЕвроСибЭнерго</w:t>
            </w:r>
            <w:proofErr w:type="spellEnd"/>
            <w:r w:rsidRPr="004A2C61">
              <w:rPr>
                <w:rFonts w:ascii="Times New Roman" w:hAnsi="Times New Roman"/>
                <w:sz w:val="24"/>
                <w:szCs w:val="24"/>
                <w:lang w:val="ru-RU"/>
              </w:rPr>
              <w:t>»</w:t>
            </w:r>
          </w:p>
        </w:tc>
      </w:tr>
      <w:tr w:rsidR="004A2C61" w:rsidRPr="004A2C61" w14:paraId="6B90D6DA" w14:textId="77777777" w:rsidTr="006C3BAB">
        <w:tc>
          <w:tcPr>
            <w:tcW w:w="319" w:type="pct"/>
          </w:tcPr>
          <w:p w14:paraId="5FBDBBF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0CE154DE"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 (Lost Time Injury)</w:t>
            </w:r>
          </w:p>
        </w:tc>
        <w:tc>
          <w:tcPr>
            <w:tcW w:w="3302" w:type="pct"/>
          </w:tcPr>
          <w:p w14:paraId="3B818378"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Травма, повлекшая временную или стойкую утрату трудоспособности.</w:t>
            </w:r>
          </w:p>
          <w:p w14:paraId="729D5C9F"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19F72B4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3A445C2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b/>
                <w:sz w:val="24"/>
                <w:szCs w:val="24"/>
                <w:lang w:val="ru-RU"/>
              </w:rPr>
              <w:t xml:space="preserve">Внимание! Для целей корректного определения </w:t>
            </w:r>
            <w:r w:rsidRPr="004A2C61">
              <w:rPr>
                <w:rFonts w:ascii="Times New Roman" w:hAnsi="Times New Roman"/>
                <w:b/>
                <w:sz w:val="24"/>
                <w:szCs w:val="24"/>
              </w:rPr>
              <w:t>LTIFR</w:t>
            </w:r>
            <w:r w:rsidRPr="004A2C61">
              <w:rPr>
                <w:rFonts w:ascii="Times New Roman" w:hAnsi="Times New Roman"/>
                <w:b/>
                <w:sz w:val="24"/>
                <w:szCs w:val="24"/>
                <w:lang w:val="ru-RU"/>
              </w:rPr>
              <w:t xml:space="preserve"> (исключения двойного учета) при исполнении положений настоящей Методики количество </w:t>
            </w:r>
            <w:r w:rsidRPr="004A2C61">
              <w:rPr>
                <w:rFonts w:ascii="Times New Roman" w:hAnsi="Times New Roman"/>
                <w:b/>
                <w:sz w:val="24"/>
                <w:szCs w:val="24"/>
              </w:rPr>
              <w:t>LTI</w:t>
            </w:r>
            <w:r w:rsidRPr="004A2C61">
              <w:rPr>
                <w:rFonts w:ascii="Times New Roman" w:hAnsi="Times New Roman"/>
                <w:b/>
                <w:sz w:val="24"/>
                <w:szCs w:val="24"/>
                <w:lang w:val="ru-RU"/>
              </w:rPr>
              <w:t xml:space="preserve"> определяется без учета травм, повлекших смерть пострадавшего.</w:t>
            </w:r>
          </w:p>
        </w:tc>
      </w:tr>
      <w:tr w:rsidR="004A2C61" w:rsidRPr="004A2C61" w14:paraId="63F0473F" w14:textId="77777777" w:rsidTr="006C3BAB">
        <w:tc>
          <w:tcPr>
            <w:tcW w:w="319" w:type="pct"/>
          </w:tcPr>
          <w:p w14:paraId="2E8F655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E3006C9"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F (Fatality)</w:t>
            </w:r>
          </w:p>
        </w:tc>
        <w:tc>
          <w:tcPr>
            <w:tcW w:w="3302" w:type="pct"/>
          </w:tcPr>
          <w:p w14:paraId="238125BD"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Травма, повлекшая смерть пострадавшего.</w:t>
            </w:r>
          </w:p>
          <w:p w14:paraId="2C91798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Учитываются случаи смерти, наступившей в результате получения производственной травмы.</w:t>
            </w:r>
          </w:p>
        </w:tc>
      </w:tr>
      <w:tr w:rsidR="004A2C61" w:rsidRPr="004A2C61" w14:paraId="629B1F9B" w14:textId="77777777" w:rsidTr="006C3BAB">
        <w:tc>
          <w:tcPr>
            <w:tcW w:w="319" w:type="pct"/>
          </w:tcPr>
          <w:p w14:paraId="13EA2AD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97AEDC6"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 (Lost Time Incident Frequency Rate)</w:t>
            </w:r>
          </w:p>
        </w:tc>
        <w:tc>
          <w:tcPr>
            <w:tcW w:w="3302" w:type="pct"/>
          </w:tcPr>
          <w:p w14:paraId="1C00931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Коэффициент частоты травм с утратой трудоспособности (на каждые 200</w:t>
            </w:r>
            <w:r w:rsidRPr="004A2C61">
              <w:rPr>
                <w:rFonts w:ascii="Times New Roman" w:hAnsi="Times New Roman"/>
                <w:sz w:val="24"/>
                <w:szCs w:val="24"/>
              </w:rPr>
              <w:t> </w:t>
            </w:r>
            <w:r w:rsidRPr="004A2C61">
              <w:rPr>
                <w:rFonts w:ascii="Times New Roman" w:hAnsi="Times New Roman"/>
                <w:sz w:val="24"/>
                <w:szCs w:val="24"/>
                <w:lang w:val="ru-RU"/>
              </w:rPr>
              <w:t>000 человеко-часов), определяемый по формуле:</w:t>
            </w:r>
          </w:p>
          <w:p w14:paraId="5D175169"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 = (LTI+F)/ФЧЧ</w:t>
            </w:r>
            <w:r w:rsidRPr="004A2C61">
              <w:rPr>
                <w:rFonts w:ascii="Times New Roman" w:hAnsi="Times New Roman"/>
                <w:sz w:val="24"/>
                <w:szCs w:val="24"/>
              </w:rPr>
              <w:sym w:font="Symbol" w:char="F0D7"/>
            </w:r>
            <w:r w:rsidRPr="004A2C61">
              <w:rPr>
                <w:rFonts w:ascii="Times New Roman" w:hAnsi="Times New Roman"/>
                <w:sz w:val="24"/>
                <w:szCs w:val="24"/>
              </w:rPr>
              <w:t>200000</w:t>
            </w:r>
          </w:p>
        </w:tc>
      </w:tr>
      <w:tr w:rsidR="004A2C61" w:rsidRPr="004A2C61" w14:paraId="60996142" w14:textId="77777777" w:rsidTr="006C3BAB">
        <w:tc>
          <w:tcPr>
            <w:tcW w:w="319" w:type="pct"/>
          </w:tcPr>
          <w:p w14:paraId="74185DD0"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rPr>
            </w:pPr>
          </w:p>
        </w:tc>
        <w:tc>
          <w:tcPr>
            <w:tcW w:w="1379" w:type="pct"/>
          </w:tcPr>
          <w:p w14:paraId="65D3F2F7"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LTIFR_план_1</w:t>
            </w:r>
          </w:p>
        </w:tc>
        <w:tc>
          <w:tcPr>
            <w:tcW w:w="3302" w:type="pct"/>
          </w:tcPr>
          <w:p w14:paraId="0F1CD80F" w14:textId="77777777" w:rsidR="004A2C61" w:rsidRPr="004A2C61" w:rsidRDefault="004A2C61" w:rsidP="004A2C61">
            <w:pPr>
              <w:spacing w:before="60" w:after="60"/>
              <w:jc w:val="both"/>
              <w:rPr>
                <w:rFonts w:ascii="Times New Roman" w:hAnsi="Times New Roman"/>
                <w:szCs w:val="24"/>
                <w:lang w:val="ru-RU"/>
              </w:rPr>
            </w:pPr>
            <w:r w:rsidRPr="004A2C61">
              <w:rPr>
                <w:rFonts w:ascii="Times New Roman" w:hAnsi="Times New Roman"/>
                <w:sz w:val="24"/>
                <w:szCs w:val="24"/>
                <w:lang w:val="ru-RU"/>
              </w:rPr>
              <w:t xml:space="preserve">Плановый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Организации в текущем году</w:t>
            </w:r>
          </w:p>
        </w:tc>
      </w:tr>
      <w:tr w:rsidR="004A2C61" w:rsidRPr="004A2C61" w14:paraId="6CAD6E95" w14:textId="77777777" w:rsidTr="006C3BAB">
        <w:tc>
          <w:tcPr>
            <w:tcW w:w="319" w:type="pct"/>
          </w:tcPr>
          <w:p w14:paraId="77350873"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8921E0F"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LTIFR_план_2</w:t>
            </w:r>
          </w:p>
        </w:tc>
        <w:tc>
          <w:tcPr>
            <w:tcW w:w="3302" w:type="pct"/>
          </w:tcPr>
          <w:p w14:paraId="2898101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Плановый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Организации на следующий год</w:t>
            </w:r>
          </w:p>
        </w:tc>
      </w:tr>
      <w:tr w:rsidR="004A2C61" w:rsidRPr="004A2C61" w14:paraId="279A9973" w14:textId="77777777" w:rsidTr="006C3BAB">
        <w:tc>
          <w:tcPr>
            <w:tcW w:w="319" w:type="pct"/>
          </w:tcPr>
          <w:p w14:paraId="5478477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255B358B"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ФЧЧ (фактически отработанные человеко-часы)</w:t>
            </w:r>
          </w:p>
        </w:tc>
        <w:tc>
          <w:tcPr>
            <w:tcW w:w="3302" w:type="pct"/>
          </w:tcPr>
          <w:p w14:paraId="3721D2A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14:paraId="70FD8945"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3" w:name="_Toc61878706"/>
      <w:r w:rsidRPr="004A2C61">
        <w:rPr>
          <w:rFonts w:ascii="Times New Roman" w:eastAsia="Times New Roman" w:hAnsi="Times New Roman" w:cs="Times New Roman"/>
          <w:b/>
          <w:bCs/>
          <w:kern w:val="32"/>
          <w:sz w:val="24"/>
          <w:szCs w:val="24"/>
        </w:rPr>
        <w:t>Планирование</w:t>
      </w:r>
      <w:bookmarkEnd w:id="273"/>
    </w:p>
    <w:p w14:paraId="49881A9F"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Энергетическому сегменту Группы</w:t>
      </w:r>
    </w:p>
    <w:p w14:paraId="057217AA"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Плановый (целевой)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Группе в целом утверждается приказом по Группе.</w:t>
      </w:r>
    </w:p>
    <w:p w14:paraId="0502765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Финансовый департамент АО «</w:t>
      </w:r>
      <w:proofErr w:type="spellStart"/>
      <w:r w:rsidRPr="004A2C61">
        <w:rPr>
          <w:rFonts w:ascii="Times New Roman" w:eastAsia="Times New Roman" w:hAnsi="Times New Roman" w:cs="Times New Roman"/>
          <w:b/>
          <w:i/>
          <w:color w:val="FF0000"/>
          <w:sz w:val="24"/>
          <w:szCs w:val="24"/>
        </w:rPr>
        <w:t>ЕвроСибЭнерго</w:t>
      </w:r>
      <w:proofErr w:type="spellEnd"/>
      <w:r w:rsidRPr="004A2C61">
        <w:rPr>
          <w:rFonts w:ascii="Times New Roman" w:eastAsia="Times New Roman" w:hAnsi="Times New Roman" w:cs="Times New Roman"/>
          <w:b/>
          <w:i/>
          <w:color w:val="FF0000"/>
          <w:sz w:val="24"/>
          <w:szCs w:val="24"/>
        </w:rPr>
        <w:t xml:space="preserve">» предоставляет в ДОТ целевой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утвержденный приказом по Группе, в течение 3-х рабочих дней с момента утверждения.</w:t>
      </w:r>
    </w:p>
    <w:p w14:paraId="4A823661"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Бизнесам/Организациям</w:t>
      </w:r>
    </w:p>
    <w:p w14:paraId="006CF41E"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lastRenderedPageBreak/>
        <w:t xml:space="preserve">Департамент по правовым вопросам ООО «УСЦ </w:t>
      </w:r>
      <w:proofErr w:type="spellStart"/>
      <w:r w:rsidRPr="004A2C61">
        <w:rPr>
          <w:rFonts w:ascii="Times New Roman" w:eastAsia="Times New Roman" w:hAnsi="Times New Roman" w:cs="Times New Roman"/>
          <w:b/>
          <w:i/>
          <w:color w:val="FF0000"/>
          <w:sz w:val="24"/>
          <w:szCs w:val="24"/>
        </w:rPr>
        <w:t>ЕвроСибЭнерго</w:t>
      </w:r>
      <w:proofErr w:type="spellEnd"/>
      <w:r w:rsidRPr="004A2C61">
        <w:rPr>
          <w:rFonts w:ascii="Times New Roman" w:eastAsia="Times New Roman" w:hAnsi="Times New Roman" w:cs="Times New Roman"/>
          <w:b/>
          <w:i/>
          <w:color w:val="FF0000"/>
          <w:sz w:val="24"/>
          <w:szCs w:val="24"/>
        </w:rPr>
        <w:t>» представляет в ДОТ полный перечень юридических лиц Бизнесов Группы в срок до 1 декабря, предшествующего планируемому.</w:t>
      </w:r>
    </w:p>
    <w:p w14:paraId="6EDDE44F"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планируемом периоде, и подготавливает предложения генеральному директору АО «</w:t>
      </w:r>
      <w:proofErr w:type="spellStart"/>
      <w:r w:rsidRPr="004A2C61">
        <w:rPr>
          <w:rFonts w:ascii="Times New Roman" w:eastAsia="Times New Roman" w:hAnsi="Times New Roman" w:cs="Times New Roman"/>
          <w:b/>
          <w:i/>
          <w:color w:val="FF0000"/>
          <w:sz w:val="24"/>
          <w:szCs w:val="24"/>
        </w:rPr>
        <w:t>ЕвроСибЭнерго</w:t>
      </w:r>
      <w:proofErr w:type="spellEnd"/>
      <w:r w:rsidRPr="004A2C61">
        <w:rPr>
          <w:rFonts w:ascii="Times New Roman" w:eastAsia="Times New Roman" w:hAnsi="Times New Roman" w:cs="Times New Roman"/>
          <w:b/>
          <w:i/>
          <w:color w:val="FF0000"/>
          <w:sz w:val="24"/>
          <w:szCs w:val="24"/>
        </w:rPr>
        <w:t>» по корректировке бизнес-процесса в случае выявления отклонений в срок до 10 декабря года, предшествующего планируемому.</w:t>
      </w:r>
    </w:p>
    <w:p w14:paraId="518C9A7E"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i/>
          <w:color w:val="FF0000"/>
          <w:sz w:val="24"/>
          <w:szCs w:val="24"/>
        </w:rPr>
      </w:pPr>
      <w:r w:rsidRPr="004A2C61">
        <w:rPr>
          <w:rFonts w:ascii="Times New Roman" w:eastAsia="Times New Roman" w:hAnsi="Times New Roman" w:cs="Times New Roman"/>
          <w:b/>
          <w:i/>
          <w:color w:val="FF0000"/>
          <w:sz w:val="24"/>
          <w:szCs w:val="24"/>
        </w:rPr>
        <w:t>ДОТ представляет генеральному директору АО «</w:t>
      </w:r>
      <w:proofErr w:type="spellStart"/>
      <w:r w:rsidRPr="004A2C61">
        <w:rPr>
          <w:rFonts w:ascii="Times New Roman" w:eastAsia="Times New Roman" w:hAnsi="Times New Roman" w:cs="Times New Roman"/>
          <w:b/>
          <w:i/>
          <w:color w:val="FF0000"/>
          <w:sz w:val="24"/>
          <w:szCs w:val="24"/>
        </w:rPr>
        <w:t>ЕвроСибЭнерго</w:t>
      </w:r>
      <w:proofErr w:type="spellEnd"/>
      <w:r w:rsidRPr="004A2C61">
        <w:rPr>
          <w:rFonts w:ascii="Times New Roman" w:eastAsia="Times New Roman" w:hAnsi="Times New Roman" w:cs="Times New Roman"/>
          <w:b/>
          <w:i/>
          <w:color w:val="FF0000"/>
          <w:sz w:val="24"/>
          <w:szCs w:val="24"/>
        </w:rPr>
        <w:t xml:space="preserve">» предложения по целевым показателям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14:paraId="1A0FB974"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Определяется прогноз фактически отработанных человеко-часов </w:t>
      </w:r>
      <w:proofErr w:type="spellStart"/>
      <w:r w:rsidRPr="004A2C61">
        <w:rPr>
          <w:rFonts w:ascii="Times New Roman" w:eastAsia="Times New Roman" w:hAnsi="Times New Roman" w:cs="Times New Roman"/>
          <w:b/>
          <w:i/>
          <w:color w:val="FF0000"/>
          <w:sz w:val="24"/>
          <w:szCs w:val="24"/>
        </w:rPr>
        <w:t>ФЧЧ_прогноз</w:t>
      </w:r>
      <w:proofErr w:type="spellEnd"/>
      <w:r w:rsidRPr="004A2C61">
        <w:rPr>
          <w:rFonts w:ascii="Times New Roman" w:eastAsia="Times New Roman" w:hAnsi="Times New Roman" w:cs="Times New Roman"/>
          <w:b/>
          <w:i/>
          <w:color w:val="FF0000"/>
          <w:sz w:val="24"/>
          <w:szCs w:val="24"/>
        </w:rPr>
        <w:t xml:space="preserve"> по Организациям на конец года, предшествующего планируемому:</w:t>
      </w:r>
    </w:p>
    <w:tbl>
      <w:tblPr>
        <w:tblStyle w:val="12"/>
        <w:tblW w:w="0" w:type="auto"/>
        <w:tblLook w:val="04A0" w:firstRow="1" w:lastRow="0" w:firstColumn="1" w:lastColumn="0" w:noHBand="0" w:noVBand="1"/>
      </w:tblPr>
      <w:tblGrid>
        <w:gridCol w:w="4672"/>
        <w:gridCol w:w="4672"/>
      </w:tblGrid>
      <w:tr w:rsidR="004A2C61" w:rsidRPr="004A2C61" w14:paraId="159EC7B5" w14:textId="77777777" w:rsidTr="006C3BAB">
        <w:tc>
          <w:tcPr>
            <w:tcW w:w="4672" w:type="dxa"/>
          </w:tcPr>
          <w:p w14:paraId="684A5D45"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14:paraId="07E920DF"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Для Бизнесов/Организаций, осуществляющих ежеквартальную подготовку отчетности по охране труда (в соответствии с п. 4.2.1 настоящей Методики)</w:t>
            </w:r>
          </w:p>
        </w:tc>
      </w:tr>
      <w:tr w:rsidR="004A2C61" w:rsidRPr="004A2C61" w14:paraId="744E4037" w14:textId="77777777" w:rsidTr="006C3BAB">
        <w:tc>
          <w:tcPr>
            <w:tcW w:w="4672" w:type="dxa"/>
          </w:tcPr>
          <w:p w14:paraId="0760232E" w14:textId="77777777" w:rsidR="004A2C61" w:rsidRPr="004A2C61" w:rsidRDefault="004A2C61" w:rsidP="004A2C61">
            <w:pPr>
              <w:spacing w:before="60" w:after="60"/>
              <w:jc w:val="both"/>
              <w:rPr>
                <w:rFonts w:ascii="Times New Roman" w:hAnsi="Times New Roman"/>
                <w:b/>
                <w:i/>
                <w:sz w:val="24"/>
                <w:szCs w:val="24"/>
                <w:lang w:val="ru-RU"/>
              </w:rPr>
            </w:pPr>
            <w:proofErr w:type="spellStart"/>
            <w:r w:rsidRPr="004A2C61">
              <w:rPr>
                <w:rFonts w:ascii="Times New Roman" w:hAnsi="Times New Roman"/>
                <w:b/>
                <w:i/>
                <w:sz w:val="24"/>
                <w:szCs w:val="24"/>
                <w:lang w:val="ru-RU"/>
              </w:rPr>
              <w:t>ФЧЧ_прогноз</w:t>
            </w:r>
            <w:proofErr w:type="spellEnd"/>
            <w:r w:rsidRPr="004A2C61">
              <w:rPr>
                <w:rFonts w:ascii="Times New Roman" w:hAnsi="Times New Roman"/>
                <w:b/>
                <w:i/>
                <w:sz w:val="24"/>
                <w:szCs w:val="24"/>
                <w:lang w:val="ru-RU"/>
              </w:rPr>
              <w:t xml:space="preserve"> = </w:t>
            </w:r>
            <w:proofErr w:type="spellStart"/>
            <w:r w:rsidRPr="004A2C61">
              <w:rPr>
                <w:rFonts w:ascii="Times New Roman" w:hAnsi="Times New Roman"/>
                <w:b/>
                <w:i/>
                <w:sz w:val="24"/>
                <w:szCs w:val="24"/>
                <w:lang w:val="ru-RU"/>
              </w:rPr>
              <w:t>ФЧЧ_факт</w:t>
            </w:r>
            <w:proofErr w:type="spellEnd"/>
            <w:r w:rsidRPr="004A2C61">
              <w:rPr>
                <w:rFonts w:ascii="Times New Roman" w:hAnsi="Times New Roman"/>
                <w:b/>
                <w:i/>
                <w:sz w:val="24"/>
                <w:szCs w:val="24"/>
              </w:rPr>
              <w:sym w:font="Symbol" w:char="F0D7"/>
            </w:r>
            <w:r w:rsidRPr="004A2C61">
              <w:rPr>
                <w:rFonts w:ascii="Times New Roman" w:hAnsi="Times New Roman"/>
                <w:b/>
                <w:i/>
                <w:sz w:val="24"/>
                <w:szCs w:val="24"/>
                <w:lang w:val="ru-RU"/>
              </w:rPr>
              <w:t>12/11            (1)</w:t>
            </w:r>
          </w:p>
          <w:p w14:paraId="0E32469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где </w:t>
            </w:r>
            <w:proofErr w:type="spellStart"/>
            <w:r w:rsidRPr="004A2C61">
              <w:rPr>
                <w:rFonts w:ascii="Times New Roman" w:hAnsi="Times New Roman"/>
                <w:sz w:val="24"/>
                <w:szCs w:val="24"/>
                <w:lang w:val="ru-RU"/>
              </w:rPr>
              <w:t>ФЧЧ_факт</w:t>
            </w:r>
            <w:proofErr w:type="spellEnd"/>
            <w:r w:rsidRPr="004A2C61">
              <w:rPr>
                <w:rFonts w:ascii="Times New Roman" w:hAnsi="Times New Roman"/>
                <w:sz w:val="24"/>
                <w:szCs w:val="24"/>
                <w:lang w:val="ru-RU"/>
              </w:rPr>
              <w:t xml:space="preserve"> – суммарное количество фактически отработанных человеко-часов за 11 месяцев года в текущем году</w:t>
            </w:r>
          </w:p>
        </w:tc>
        <w:tc>
          <w:tcPr>
            <w:tcW w:w="4673" w:type="dxa"/>
          </w:tcPr>
          <w:p w14:paraId="39CA24FC" w14:textId="77777777" w:rsidR="004A2C61" w:rsidRPr="004A2C61" w:rsidRDefault="004A2C61" w:rsidP="004A2C61">
            <w:pPr>
              <w:spacing w:before="60" w:after="60"/>
              <w:jc w:val="both"/>
              <w:rPr>
                <w:rFonts w:ascii="Times New Roman" w:hAnsi="Times New Roman"/>
                <w:b/>
                <w:i/>
                <w:sz w:val="24"/>
                <w:szCs w:val="24"/>
                <w:lang w:val="ru-RU"/>
              </w:rPr>
            </w:pPr>
            <w:proofErr w:type="spellStart"/>
            <w:r w:rsidRPr="004A2C61">
              <w:rPr>
                <w:rFonts w:ascii="Times New Roman" w:hAnsi="Times New Roman"/>
                <w:b/>
                <w:i/>
                <w:sz w:val="24"/>
                <w:szCs w:val="24"/>
                <w:lang w:val="ru-RU"/>
              </w:rPr>
              <w:t>ФЧЧ_прогноз</w:t>
            </w:r>
            <w:proofErr w:type="spellEnd"/>
            <w:r w:rsidRPr="004A2C61">
              <w:rPr>
                <w:rFonts w:ascii="Times New Roman" w:hAnsi="Times New Roman"/>
                <w:b/>
                <w:i/>
                <w:sz w:val="24"/>
                <w:szCs w:val="24"/>
                <w:lang w:val="ru-RU"/>
              </w:rPr>
              <w:t xml:space="preserve"> = </w:t>
            </w:r>
            <w:proofErr w:type="spellStart"/>
            <w:r w:rsidRPr="004A2C61">
              <w:rPr>
                <w:rFonts w:ascii="Times New Roman" w:hAnsi="Times New Roman"/>
                <w:b/>
                <w:i/>
                <w:sz w:val="24"/>
                <w:szCs w:val="24"/>
                <w:lang w:val="ru-RU"/>
              </w:rPr>
              <w:t>ФЧЧ_факт</w:t>
            </w:r>
            <w:proofErr w:type="spellEnd"/>
            <w:r w:rsidRPr="004A2C61">
              <w:rPr>
                <w:rFonts w:ascii="Times New Roman" w:hAnsi="Times New Roman"/>
                <w:b/>
                <w:i/>
                <w:sz w:val="24"/>
                <w:szCs w:val="24"/>
              </w:rPr>
              <w:sym w:font="Symbol" w:char="F0D7"/>
            </w:r>
            <w:r w:rsidRPr="004A2C61">
              <w:rPr>
                <w:rFonts w:ascii="Times New Roman" w:hAnsi="Times New Roman"/>
                <w:b/>
                <w:i/>
                <w:sz w:val="24"/>
                <w:szCs w:val="24"/>
                <w:lang w:val="ru-RU"/>
              </w:rPr>
              <w:t>4/3                 (2)</w:t>
            </w:r>
          </w:p>
          <w:p w14:paraId="1AF99823" w14:textId="77777777" w:rsidR="004A2C61" w:rsidRPr="004A2C61" w:rsidRDefault="004A2C61" w:rsidP="004A2C61">
            <w:pPr>
              <w:spacing w:before="60" w:after="60"/>
              <w:jc w:val="both"/>
              <w:rPr>
                <w:rFonts w:ascii="Times New Roman" w:hAnsi="Times New Roman"/>
                <w:b/>
                <w:i/>
                <w:sz w:val="24"/>
                <w:szCs w:val="24"/>
                <w:lang w:val="ru-RU"/>
              </w:rPr>
            </w:pPr>
            <w:r w:rsidRPr="004A2C61">
              <w:rPr>
                <w:rFonts w:ascii="Times New Roman" w:hAnsi="Times New Roman"/>
                <w:sz w:val="24"/>
                <w:szCs w:val="24"/>
                <w:lang w:val="ru-RU"/>
              </w:rPr>
              <w:t xml:space="preserve">где </w:t>
            </w:r>
            <w:proofErr w:type="spellStart"/>
            <w:r w:rsidRPr="004A2C61">
              <w:rPr>
                <w:rFonts w:ascii="Times New Roman" w:hAnsi="Times New Roman"/>
                <w:sz w:val="24"/>
                <w:szCs w:val="24"/>
                <w:lang w:val="ru-RU"/>
              </w:rPr>
              <w:t>ФЧЧ_факт</w:t>
            </w:r>
            <w:proofErr w:type="spellEnd"/>
            <w:r w:rsidRPr="004A2C61">
              <w:rPr>
                <w:rFonts w:ascii="Times New Roman" w:hAnsi="Times New Roman"/>
                <w:sz w:val="24"/>
                <w:szCs w:val="24"/>
                <w:lang w:val="ru-RU"/>
              </w:rPr>
              <w:t xml:space="preserve"> – суммарное количество фактически отработанных человеко-часов за 3 квартала текущего года</w:t>
            </w:r>
          </w:p>
        </w:tc>
      </w:tr>
    </w:tbl>
    <w:p w14:paraId="79028573"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p w14:paraId="70C67633"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Определяется прогнозное значение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Организациям в году, предшествующему планируемому:</w:t>
      </w:r>
    </w:p>
    <w:p w14:paraId="08B17240" w14:textId="77777777" w:rsidR="004A2C61" w:rsidRPr="004A2C61" w:rsidRDefault="004A2C61" w:rsidP="004A2C61">
      <w:pPr>
        <w:spacing w:before="120" w:line="240" w:lineRule="auto"/>
        <w:jc w:val="both"/>
        <w:rPr>
          <w:rFonts w:ascii="Times New Roman" w:eastAsia="Times New Roman" w:hAnsi="Times New Roman" w:cs="Times New Roman"/>
          <w:b/>
          <w:i/>
          <w:sz w:val="24"/>
          <w:szCs w:val="24"/>
        </w:rPr>
      </w:pPr>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_прогноз = (</w:t>
      </w:r>
      <w:r w:rsidRPr="004A2C61">
        <w:rPr>
          <w:rFonts w:ascii="Times New Roman" w:eastAsia="Times New Roman" w:hAnsi="Times New Roman" w:cs="Times New Roman"/>
          <w:b/>
          <w:i/>
          <w:sz w:val="24"/>
          <w:szCs w:val="24"/>
          <w:lang w:val="en-US"/>
        </w:rPr>
        <w:t>LTI</w:t>
      </w:r>
      <w:r w:rsidRPr="004A2C61">
        <w:rPr>
          <w:rFonts w:ascii="Times New Roman" w:eastAsia="Times New Roman" w:hAnsi="Times New Roman" w:cs="Times New Roman"/>
          <w:b/>
          <w:i/>
          <w:sz w:val="24"/>
          <w:szCs w:val="24"/>
        </w:rPr>
        <w:t xml:space="preserve">_факт + </w:t>
      </w:r>
      <w:r w:rsidRPr="004A2C61">
        <w:rPr>
          <w:rFonts w:ascii="Times New Roman" w:eastAsia="Times New Roman" w:hAnsi="Times New Roman" w:cs="Times New Roman"/>
          <w:b/>
          <w:i/>
          <w:sz w:val="24"/>
          <w:szCs w:val="24"/>
          <w:lang w:val="en-US"/>
        </w:rPr>
        <w:t>F</w:t>
      </w:r>
      <w:r w:rsidRPr="004A2C61">
        <w:rPr>
          <w:rFonts w:ascii="Times New Roman" w:eastAsia="Times New Roman" w:hAnsi="Times New Roman" w:cs="Times New Roman"/>
          <w:b/>
          <w:i/>
          <w:sz w:val="24"/>
          <w:szCs w:val="24"/>
        </w:rPr>
        <w:t>_факт)/</w:t>
      </w:r>
      <w:proofErr w:type="spellStart"/>
      <w:r w:rsidRPr="004A2C61">
        <w:rPr>
          <w:rFonts w:ascii="Times New Roman" w:eastAsia="Times New Roman" w:hAnsi="Times New Roman" w:cs="Times New Roman"/>
          <w:b/>
          <w:i/>
          <w:sz w:val="24"/>
          <w:szCs w:val="24"/>
        </w:rPr>
        <w:t>ФЧЧ_прогноз</w:t>
      </w:r>
      <w:proofErr w:type="spellEnd"/>
      <w:r w:rsidRPr="004A2C61">
        <w:rPr>
          <w:rFonts w:ascii="Times New Roman" w:eastAsia="Times New Roman" w:hAnsi="Times New Roman" w:cs="Times New Roman"/>
          <w:b/>
          <w:i/>
          <w:sz w:val="24"/>
          <w:szCs w:val="24"/>
        </w:rPr>
        <w:t xml:space="preserve"> </w:t>
      </w:r>
      <w:r w:rsidRPr="004A2C61">
        <w:rPr>
          <w:rFonts w:ascii="Times New Roman" w:eastAsia="Times New Roman" w:hAnsi="Times New Roman" w:cs="Times New Roman"/>
          <w:b/>
          <w:i/>
        </w:rPr>
        <w:sym w:font="Symbol" w:char="F0D7"/>
      </w:r>
      <w:r w:rsidRPr="004A2C61">
        <w:rPr>
          <w:rFonts w:ascii="Times New Roman" w:eastAsia="Times New Roman" w:hAnsi="Times New Roman" w:cs="Times New Roman"/>
          <w:b/>
          <w:i/>
          <w:sz w:val="24"/>
          <w:szCs w:val="24"/>
        </w:rPr>
        <w:t xml:space="preserve"> 200 000</w:t>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t xml:space="preserve">         (3)</w:t>
      </w:r>
    </w:p>
    <w:p w14:paraId="1A78AE22" w14:textId="77777777" w:rsidR="004A2C61" w:rsidRPr="004A2C61" w:rsidRDefault="004A2C61" w:rsidP="004A2C61">
      <w:pPr>
        <w:spacing w:before="120" w:line="240" w:lineRule="auto"/>
        <w:jc w:val="both"/>
        <w:rPr>
          <w:rFonts w:ascii="Times New Roman" w:eastAsia="Times New Roman" w:hAnsi="Times New Roman" w:cs="Times New Roman"/>
          <w:sz w:val="24"/>
          <w:szCs w:val="24"/>
        </w:rPr>
      </w:pPr>
      <w:r w:rsidRPr="004A2C61">
        <w:rPr>
          <w:rFonts w:ascii="Times New Roman" w:eastAsia="Times New Roman" w:hAnsi="Times New Roman" w:cs="Times New Roman"/>
          <w:sz w:val="24"/>
          <w:szCs w:val="24"/>
        </w:rPr>
        <w:t xml:space="preserve">где </w:t>
      </w:r>
      <w:r w:rsidRPr="004A2C61">
        <w:rPr>
          <w:rFonts w:ascii="Times New Roman" w:eastAsia="Times New Roman" w:hAnsi="Times New Roman" w:cs="Times New Roman"/>
          <w:b/>
          <w:i/>
          <w:sz w:val="24"/>
          <w:szCs w:val="24"/>
          <w:lang w:val="en-US"/>
        </w:rPr>
        <w:t>LTI</w:t>
      </w:r>
      <w:r w:rsidRPr="004A2C61">
        <w:rPr>
          <w:rFonts w:ascii="Times New Roman" w:eastAsia="Times New Roman" w:hAnsi="Times New Roman" w:cs="Times New Roman"/>
          <w:b/>
          <w:i/>
          <w:sz w:val="24"/>
          <w:szCs w:val="24"/>
        </w:rPr>
        <w:t>_факт</w:t>
      </w:r>
      <w:r w:rsidRPr="004A2C61">
        <w:rPr>
          <w:rFonts w:ascii="Times New Roman" w:eastAsia="Times New Roman" w:hAnsi="Times New Roman" w:cs="Times New Roman"/>
          <w:sz w:val="24"/>
          <w:szCs w:val="24"/>
        </w:rPr>
        <w:t xml:space="preserve"> и </w:t>
      </w:r>
      <w:r w:rsidRPr="004A2C61">
        <w:rPr>
          <w:rFonts w:ascii="Times New Roman" w:eastAsia="Times New Roman" w:hAnsi="Times New Roman" w:cs="Times New Roman"/>
          <w:b/>
          <w:i/>
          <w:sz w:val="24"/>
          <w:szCs w:val="24"/>
          <w:lang w:val="en-US"/>
        </w:rPr>
        <w:t>F</w:t>
      </w:r>
      <w:r w:rsidRPr="004A2C61">
        <w:rPr>
          <w:rFonts w:ascii="Times New Roman" w:eastAsia="Times New Roman" w:hAnsi="Times New Roman" w:cs="Times New Roman"/>
          <w:b/>
          <w:i/>
          <w:sz w:val="24"/>
          <w:szCs w:val="24"/>
        </w:rPr>
        <w:t>_факт</w:t>
      </w:r>
      <w:r w:rsidRPr="004A2C61">
        <w:rPr>
          <w:rFonts w:ascii="Times New Roman" w:eastAsia="Times New Roman" w:hAnsi="Times New Roman" w:cs="Times New Roman"/>
          <w:sz w:val="24"/>
          <w:szCs w:val="24"/>
        </w:rPr>
        <w:t xml:space="preserve"> – фактическое количество зафиксированных ДОТ случаев </w:t>
      </w:r>
      <w:r w:rsidRPr="004A2C61">
        <w:rPr>
          <w:rFonts w:ascii="Times New Roman" w:eastAsia="Times New Roman" w:hAnsi="Times New Roman" w:cs="Times New Roman"/>
          <w:sz w:val="24"/>
          <w:szCs w:val="24"/>
          <w:lang w:val="en-US"/>
        </w:rPr>
        <w:t>LTI</w:t>
      </w:r>
      <w:r w:rsidRPr="004A2C61">
        <w:rPr>
          <w:rFonts w:ascii="Times New Roman" w:eastAsia="Times New Roman" w:hAnsi="Times New Roman" w:cs="Times New Roman"/>
          <w:sz w:val="24"/>
          <w:szCs w:val="24"/>
        </w:rPr>
        <w:t xml:space="preserve"> и </w:t>
      </w:r>
      <w:r w:rsidRPr="004A2C61">
        <w:rPr>
          <w:rFonts w:ascii="Times New Roman" w:eastAsia="Times New Roman" w:hAnsi="Times New Roman" w:cs="Times New Roman"/>
          <w:sz w:val="24"/>
          <w:szCs w:val="24"/>
          <w:lang w:val="en-US"/>
        </w:rPr>
        <w:t>F</w:t>
      </w:r>
      <w:r w:rsidRPr="004A2C61">
        <w:rPr>
          <w:rFonts w:ascii="Times New Roman" w:eastAsia="Times New Roman" w:hAnsi="Times New Roman" w:cs="Times New Roman"/>
          <w:sz w:val="24"/>
          <w:szCs w:val="24"/>
        </w:rPr>
        <w:t xml:space="preserve"> на момент выполнения расчета.</w:t>
      </w:r>
    </w:p>
    <w:p w14:paraId="22BD20A0"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Определяется плановое значение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на следующий год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_план_2 в разрезе Организаций:</w:t>
      </w:r>
    </w:p>
    <w:tbl>
      <w:tblPr>
        <w:tblStyle w:val="12"/>
        <w:tblW w:w="0" w:type="auto"/>
        <w:tblLook w:val="04A0" w:firstRow="1" w:lastRow="0" w:firstColumn="1" w:lastColumn="0" w:noHBand="0" w:noVBand="1"/>
      </w:tblPr>
      <w:tblGrid>
        <w:gridCol w:w="2263"/>
        <w:gridCol w:w="2835"/>
        <w:gridCol w:w="4246"/>
      </w:tblGrid>
      <w:tr w:rsidR="004A2C61" w:rsidRPr="004A2C61" w14:paraId="6A8CA813" w14:textId="77777777" w:rsidTr="006C3BAB">
        <w:tc>
          <w:tcPr>
            <w:tcW w:w="2263" w:type="dxa"/>
            <w:vMerge w:val="restart"/>
            <w:vAlign w:val="center"/>
          </w:tcPr>
          <w:p w14:paraId="4C995E89"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в текущем году по Организации не был установлен целевой показатель </w:t>
            </w:r>
            <w:r w:rsidRPr="004A2C61">
              <w:rPr>
                <w:rFonts w:ascii="Times New Roman" w:hAnsi="Times New Roman"/>
                <w:sz w:val="24"/>
                <w:szCs w:val="24"/>
              </w:rPr>
              <w:t>LTIFR</w:t>
            </w:r>
          </w:p>
        </w:tc>
        <w:tc>
          <w:tcPr>
            <w:tcW w:w="7082" w:type="dxa"/>
            <w:gridSpan w:val="2"/>
            <w:vAlign w:val="center"/>
          </w:tcPr>
          <w:p w14:paraId="32CC8164"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в текущем году по Организации был установлен целевой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_план_1)</w:t>
            </w:r>
          </w:p>
        </w:tc>
      </w:tr>
      <w:tr w:rsidR="004A2C61" w:rsidRPr="004A2C61" w14:paraId="672C5F31" w14:textId="77777777" w:rsidTr="006C3BAB">
        <w:tc>
          <w:tcPr>
            <w:tcW w:w="2263" w:type="dxa"/>
            <w:vMerge/>
            <w:vAlign w:val="center"/>
          </w:tcPr>
          <w:p w14:paraId="3118DD6F" w14:textId="77777777" w:rsidR="004A2C61" w:rsidRPr="004A2C61" w:rsidRDefault="004A2C61" w:rsidP="004A2C61">
            <w:pPr>
              <w:spacing w:before="60" w:after="60"/>
              <w:jc w:val="center"/>
              <w:rPr>
                <w:rFonts w:ascii="Times New Roman" w:hAnsi="Times New Roman"/>
                <w:sz w:val="24"/>
                <w:szCs w:val="24"/>
                <w:lang w:val="ru-RU"/>
              </w:rPr>
            </w:pPr>
          </w:p>
        </w:tc>
        <w:tc>
          <w:tcPr>
            <w:tcW w:w="2835" w:type="dxa"/>
            <w:vAlign w:val="center"/>
          </w:tcPr>
          <w:p w14:paraId="21F3C0D2"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по итогам текущего года ожидается выполнение целевого показателя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 xml:space="preserve">_прогноз &lt;= </w:t>
            </w:r>
            <w:r w:rsidRPr="004A2C61">
              <w:rPr>
                <w:rFonts w:ascii="Times New Roman" w:hAnsi="Times New Roman"/>
                <w:b/>
                <w:i/>
                <w:sz w:val="24"/>
                <w:szCs w:val="24"/>
              </w:rPr>
              <w:t>LTIFR</w:t>
            </w:r>
            <w:r w:rsidRPr="004A2C61">
              <w:rPr>
                <w:rFonts w:ascii="Times New Roman" w:hAnsi="Times New Roman"/>
                <w:b/>
                <w:i/>
                <w:sz w:val="24"/>
                <w:szCs w:val="24"/>
                <w:lang w:val="ru-RU"/>
              </w:rPr>
              <w:t>_план_1</w:t>
            </w:r>
            <w:r w:rsidRPr="004A2C61">
              <w:rPr>
                <w:rFonts w:ascii="Times New Roman" w:hAnsi="Times New Roman"/>
                <w:sz w:val="24"/>
                <w:szCs w:val="24"/>
                <w:lang w:val="ru-RU"/>
              </w:rPr>
              <w:t>)</w:t>
            </w:r>
          </w:p>
        </w:tc>
        <w:tc>
          <w:tcPr>
            <w:tcW w:w="4247" w:type="dxa"/>
            <w:vAlign w:val="center"/>
          </w:tcPr>
          <w:p w14:paraId="1F38F56F"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по итогам текущего года ожидается невыполнение целевого показателя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 xml:space="preserve">_прогноз &gt; </w:t>
            </w:r>
            <w:r w:rsidRPr="004A2C61">
              <w:rPr>
                <w:rFonts w:ascii="Times New Roman" w:hAnsi="Times New Roman"/>
                <w:b/>
                <w:i/>
                <w:sz w:val="24"/>
                <w:szCs w:val="24"/>
              </w:rPr>
              <w:t>LTIFR</w:t>
            </w:r>
            <w:r w:rsidRPr="004A2C61">
              <w:rPr>
                <w:rFonts w:ascii="Times New Roman" w:hAnsi="Times New Roman"/>
                <w:b/>
                <w:i/>
                <w:sz w:val="24"/>
                <w:szCs w:val="24"/>
                <w:lang w:val="ru-RU"/>
              </w:rPr>
              <w:t>_план_1</w:t>
            </w:r>
            <w:r w:rsidRPr="004A2C61">
              <w:rPr>
                <w:rFonts w:ascii="Times New Roman" w:hAnsi="Times New Roman"/>
                <w:sz w:val="24"/>
                <w:szCs w:val="24"/>
                <w:lang w:val="ru-RU"/>
              </w:rPr>
              <w:t>)</w:t>
            </w:r>
          </w:p>
        </w:tc>
      </w:tr>
      <w:tr w:rsidR="004A2C61" w:rsidRPr="004A2C61" w14:paraId="16352C51" w14:textId="77777777" w:rsidTr="006C3BAB">
        <w:tc>
          <w:tcPr>
            <w:tcW w:w="5098" w:type="dxa"/>
            <w:gridSpan w:val="2"/>
          </w:tcPr>
          <w:p w14:paraId="2C4CB9A9" w14:textId="77777777" w:rsidR="004A2C61" w:rsidRPr="004A2C61" w:rsidRDefault="004A2C61" w:rsidP="004A2C61">
            <w:pPr>
              <w:spacing w:before="60" w:after="60"/>
              <w:jc w:val="both"/>
              <w:rPr>
                <w:rFonts w:ascii="Times New Roman" w:hAnsi="Times New Roman"/>
                <w:b/>
                <w:i/>
                <w:sz w:val="24"/>
                <w:szCs w:val="24"/>
              </w:rPr>
            </w:pPr>
            <w:r w:rsidRPr="004A2C61">
              <w:rPr>
                <w:rFonts w:ascii="Times New Roman" w:hAnsi="Times New Roman"/>
                <w:b/>
                <w:i/>
                <w:sz w:val="24"/>
                <w:szCs w:val="24"/>
              </w:rPr>
              <w:t xml:space="preserve">LTIFR_план_2 = </w:t>
            </w:r>
            <w:proofErr w:type="spellStart"/>
            <w:r w:rsidRPr="004A2C61">
              <w:rPr>
                <w:rFonts w:ascii="Times New Roman" w:hAnsi="Times New Roman"/>
                <w:b/>
                <w:i/>
                <w:sz w:val="24"/>
                <w:szCs w:val="24"/>
              </w:rPr>
              <w:t>LTIFR_прогноз</w:t>
            </w:r>
            <w:proofErr w:type="spellEnd"/>
            <w:r w:rsidRPr="004A2C61">
              <w:rPr>
                <w:rFonts w:ascii="Times New Roman" w:hAnsi="Times New Roman"/>
                <w:b/>
                <w:i/>
                <w:sz w:val="24"/>
                <w:szCs w:val="24"/>
              </w:rPr>
              <w:sym w:font="Symbol" w:char="F0D7"/>
            </w:r>
            <w:r w:rsidRPr="004A2C61">
              <w:rPr>
                <w:rFonts w:ascii="Times New Roman" w:hAnsi="Times New Roman"/>
                <w:b/>
                <w:i/>
                <w:sz w:val="24"/>
                <w:szCs w:val="24"/>
              </w:rPr>
              <w:t xml:space="preserve"> 90%             (4)</w:t>
            </w:r>
          </w:p>
        </w:tc>
        <w:tc>
          <w:tcPr>
            <w:tcW w:w="4247" w:type="dxa"/>
          </w:tcPr>
          <w:p w14:paraId="167B6097" w14:textId="77777777" w:rsidR="004A2C61" w:rsidRPr="004A2C61" w:rsidRDefault="004A2C61" w:rsidP="004A2C61">
            <w:pPr>
              <w:spacing w:before="60" w:after="60"/>
              <w:rPr>
                <w:rFonts w:ascii="Times New Roman" w:hAnsi="Times New Roman"/>
                <w:b/>
                <w:i/>
                <w:sz w:val="24"/>
                <w:szCs w:val="24"/>
              </w:rPr>
            </w:pPr>
            <w:r w:rsidRPr="004A2C61">
              <w:rPr>
                <w:rFonts w:ascii="Times New Roman" w:hAnsi="Times New Roman"/>
                <w:b/>
                <w:i/>
                <w:sz w:val="24"/>
                <w:szCs w:val="24"/>
              </w:rPr>
              <w:t>LTIFR_план_2 = LTIFR_план_1     (5)</w:t>
            </w:r>
          </w:p>
        </w:tc>
      </w:tr>
    </w:tbl>
    <w:p w14:paraId="10F1E064"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Для Организаций, которые укрупняются в Бизнесы и предоставляют отчетность в соответствии с Регламентом, осуществляется </w:t>
      </w:r>
      <w:r w:rsidRPr="004A2C61">
        <w:rPr>
          <w:rFonts w:ascii="Times New Roman" w:eastAsia="Times New Roman" w:hAnsi="Times New Roman" w:cs="Times New Roman"/>
          <w:b/>
          <w:i/>
          <w:color w:val="FF0000"/>
          <w:sz w:val="24"/>
          <w:szCs w:val="24"/>
        </w:rPr>
        <w:lastRenderedPageBreak/>
        <w:t xml:space="preserve">соответствующее укрупнение целевых показателей до уровня Бизнеса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_биз_2:</w:t>
      </w:r>
    </w:p>
    <w:p w14:paraId="2A3A2250" w14:textId="77777777" w:rsidR="004A2C61" w:rsidRPr="004A2C61" w:rsidRDefault="004A2C61" w:rsidP="004A2C61">
      <w:pPr>
        <w:spacing w:before="120" w:line="240" w:lineRule="auto"/>
        <w:jc w:val="both"/>
        <w:rPr>
          <w:rFonts w:ascii="Times New Roman" w:eastAsia="Times New Roman" w:hAnsi="Times New Roman" w:cs="Times New Roman"/>
          <w:b/>
          <w:i/>
          <w:sz w:val="24"/>
          <w:szCs w:val="24"/>
        </w:rPr>
      </w:pPr>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 xml:space="preserve">_биз_2 = </w:t>
      </w:r>
      <w:proofErr w:type="gramStart"/>
      <w:r w:rsidRPr="004A2C61">
        <w:rPr>
          <w:rFonts w:ascii="Times New Roman" w:eastAsia="Times New Roman" w:hAnsi="Times New Roman" w:cs="Times New Roman"/>
          <w:b/>
          <w:i/>
          <w:sz w:val="24"/>
          <w:szCs w:val="24"/>
        </w:rPr>
        <w:t>∑(</w:t>
      </w:r>
      <w:proofErr w:type="gramEnd"/>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 xml:space="preserve">_план_2 </w:t>
      </w:r>
      <w:r w:rsidRPr="004A2C61">
        <w:rPr>
          <w:rFonts w:ascii="Times New Roman" w:eastAsia="Times New Roman" w:hAnsi="Times New Roman" w:cs="Times New Roman"/>
          <w:b/>
          <w:i/>
          <w:sz w:val="24"/>
          <w:szCs w:val="24"/>
          <w:lang w:val="en-US"/>
        </w:rPr>
        <w:sym w:font="Symbol" w:char="F0D7"/>
      </w:r>
      <w:r w:rsidRPr="004A2C61">
        <w:rPr>
          <w:rFonts w:ascii="Times New Roman" w:eastAsia="Times New Roman" w:hAnsi="Times New Roman" w:cs="Times New Roman"/>
          <w:b/>
          <w:i/>
          <w:sz w:val="24"/>
          <w:szCs w:val="24"/>
        </w:rPr>
        <w:t xml:space="preserve"> </w:t>
      </w:r>
      <w:proofErr w:type="spellStart"/>
      <w:r w:rsidRPr="004A2C61">
        <w:rPr>
          <w:rFonts w:ascii="Times New Roman" w:eastAsia="Times New Roman" w:hAnsi="Times New Roman" w:cs="Times New Roman"/>
          <w:b/>
          <w:i/>
          <w:sz w:val="24"/>
          <w:szCs w:val="24"/>
        </w:rPr>
        <w:t>ФЧЧ_прогноз</w:t>
      </w:r>
      <w:proofErr w:type="spellEnd"/>
      <w:r w:rsidRPr="004A2C61">
        <w:rPr>
          <w:rFonts w:ascii="Times New Roman" w:eastAsia="Times New Roman" w:hAnsi="Times New Roman" w:cs="Times New Roman"/>
          <w:b/>
          <w:i/>
          <w:sz w:val="24"/>
          <w:szCs w:val="24"/>
        </w:rPr>
        <w:t>)/ ∑(</w:t>
      </w:r>
      <w:proofErr w:type="spellStart"/>
      <w:r w:rsidRPr="004A2C61">
        <w:rPr>
          <w:rFonts w:ascii="Times New Roman" w:eastAsia="Times New Roman" w:hAnsi="Times New Roman" w:cs="Times New Roman"/>
          <w:b/>
          <w:i/>
          <w:sz w:val="24"/>
          <w:szCs w:val="24"/>
        </w:rPr>
        <w:t>ФЧЧ_прогноз</w:t>
      </w:r>
      <w:proofErr w:type="spellEnd"/>
      <w:r w:rsidRPr="004A2C61">
        <w:rPr>
          <w:rFonts w:ascii="Times New Roman" w:eastAsia="Times New Roman" w:hAnsi="Times New Roman" w:cs="Times New Roman"/>
          <w:b/>
          <w:i/>
          <w:sz w:val="24"/>
          <w:szCs w:val="24"/>
        </w:rPr>
        <w:t xml:space="preserve">) </w:t>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t xml:space="preserve">         (6)</w:t>
      </w:r>
    </w:p>
    <w:p w14:paraId="13432391" w14:textId="77777777" w:rsidR="004A2C61" w:rsidRPr="004A2C61" w:rsidRDefault="004A2C61" w:rsidP="004A2C61">
      <w:pPr>
        <w:numPr>
          <w:ilvl w:val="3"/>
          <w:numId w:val="34"/>
        </w:numPr>
        <w:spacing w:before="120" w:after="0" w:line="240" w:lineRule="auto"/>
        <w:ind w:firstLine="0"/>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В случае, если плановый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Организаций в объеме, необходимом для соблюдения установленных требований.</w:t>
      </w:r>
    </w:p>
    <w:p w14:paraId="11B8369D"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После согласования генеральным директором АО «</w:t>
      </w:r>
      <w:proofErr w:type="spellStart"/>
      <w:r w:rsidRPr="004A2C61">
        <w:rPr>
          <w:rFonts w:ascii="Times New Roman" w:eastAsia="Times New Roman" w:hAnsi="Times New Roman" w:cs="Times New Roman"/>
          <w:b/>
          <w:i/>
          <w:color w:val="FF0000"/>
          <w:sz w:val="24"/>
          <w:szCs w:val="24"/>
        </w:rPr>
        <w:t>ЕвроСибЭнерго</w:t>
      </w:r>
      <w:proofErr w:type="spellEnd"/>
      <w:r w:rsidRPr="004A2C61">
        <w:rPr>
          <w:rFonts w:ascii="Times New Roman" w:eastAsia="Times New Roman" w:hAnsi="Times New Roman" w:cs="Times New Roman"/>
          <w:b/>
          <w:i/>
          <w:color w:val="FF0000"/>
          <w:sz w:val="24"/>
          <w:szCs w:val="24"/>
        </w:rPr>
        <w:t>» ДОТ направляет в Финансовый департамент АО «</w:t>
      </w:r>
      <w:proofErr w:type="spellStart"/>
      <w:r w:rsidRPr="004A2C61">
        <w:rPr>
          <w:rFonts w:ascii="Times New Roman" w:eastAsia="Times New Roman" w:hAnsi="Times New Roman" w:cs="Times New Roman"/>
          <w:b/>
          <w:i/>
          <w:color w:val="FF0000"/>
          <w:sz w:val="24"/>
          <w:szCs w:val="24"/>
        </w:rPr>
        <w:t>ЕвроСибЭнерго</w:t>
      </w:r>
      <w:proofErr w:type="spellEnd"/>
      <w:r w:rsidRPr="004A2C61">
        <w:rPr>
          <w:rFonts w:ascii="Times New Roman" w:eastAsia="Times New Roman" w:hAnsi="Times New Roman" w:cs="Times New Roman"/>
          <w:b/>
          <w:i/>
          <w:color w:val="FF0000"/>
          <w:sz w:val="24"/>
          <w:szCs w:val="24"/>
        </w:rPr>
        <w:t xml:space="preserve">» предложения по целевым показателям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разрезе Бизнесов/Организаций для включения в КПЭ Бизнесов/Организаций.</w:t>
      </w:r>
    </w:p>
    <w:p w14:paraId="6313DCB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Финансовый департамент АО «</w:t>
      </w:r>
      <w:proofErr w:type="spellStart"/>
      <w:r w:rsidRPr="004A2C61">
        <w:rPr>
          <w:rFonts w:ascii="Times New Roman" w:eastAsia="Times New Roman" w:hAnsi="Times New Roman" w:cs="Times New Roman"/>
          <w:b/>
          <w:i/>
          <w:color w:val="FF0000"/>
          <w:sz w:val="24"/>
          <w:szCs w:val="24"/>
        </w:rPr>
        <w:t>ЕвроСибЭнерго</w:t>
      </w:r>
      <w:proofErr w:type="spellEnd"/>
      <w:r w:rsidRPr="004A2C61">
        <w:rPr>
          <w:rFonts w:ascii="Times New Roman" w:eastAsia="Times New Roman" w:hAnsi="Times New Roman" w:cs="Times New Roman"/>
          <w:b/>
          <w:i/>
          <w:color w:val="FF0000"/>
          <w:sz w:val="24"/>
          <w:szCs w:val="24"/>
        </w:rPr>
        <w:t xml:space="preserve">» в срок до 20 февраля отчетного года направляет в ДОТ консолидированный перечень утвержденных целевых показателей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на отчетный год по всем Бизнесам/Организациям, которые осуществляли планирование данного показателя.</w:t>
      </w:r>
    </w:p>
    <w:p w14:paraId="0C06E406"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4" w:name="_Toc61878707"/>
      <w:r w:rsidRPr="004A2C61">
        <w:rPr>
          <w:rFonts w:ascii="Times New Roman" w:eastAsia="Times New Roman" w:hAnsi="Times New Roman" w:cs="Times New Roman"/>
          <w:b/>
          <w:bCs/>
          <w:kern w:val="32"/>
          <w:sz w:val="24"/>
          <w:szCs w:val="24"/>
        </w:rPr>
        <w:t>Отчетность</w:t>
      </w:r>
      <w:bookmarkEnd w:id="274"/>
    </w:p>
    <w:p w14:paraId="7F666C9A"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Энергетическому сегменту Группы</w:t>
      </w:r>
    </w:p>
    <w:p w14:paraId="1761598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Департамент по правовым вопросам ООО «УСЦ </w:t>
      </w:r>
      <w:proofErr w:type="spellStart"/>
      <w:r w:rsidRPr="004A2C61">
        <w:rPr>
          <w:rFonts w:ascii="Times New Roman" w:eastAsia="Times New Roman" w:hAnsi="Times New Roman" w:cs="Times New Roman"/>
          <w:b/>
          <w:i/>
          <w:color w:val="FF0000"/>
          <w:sz w:val="24"/>
          <w:szCs w:val="24"/>
        </w:rPr>
        <w:t>ЕвроСибЭнерго</w:t>
      </w:r>
      <w:proofErr w:type="spellEnd"/>
      <w:r w:rsidRPr="004A2C61">
        <w:rPr>
          <w:rFonts w:ascii="Times New Roman" w:eastAsia="Times New Roman" w:hAnsi="Times New Roman" w:cs="Times New Roman"/>
          <w:b/>
          <w:i/>
          <w:color w:val="FF0000"/>
          <w:sz w:val="24"/>
          <w:szCs w:val="24"/>
        </w:rPr>
        <w:t>»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14:paraId="0CB3E350"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w:t>
      </w:r>
      <w:proofErr w:type="spellStart"/>
      <w:r w:rsidRPr="004A2C61">
        <w:rPr>
          <w:rFonts w:ascii="Times New Roman" w:eastAsia="Times New Roman" w:hAnsi="Times New Roman" w:cs="Times New Roman"/>
          <w:b/>
          <w:i/>
          <w:color w:val="FF0000"/>
          <w:sz w:val="24"/>
          <w:szCs w:val="24"/>
        </w:rPr>
        <w:t>ЕвроСибЭнерго</w:t>
      </w:r>
      <w:proofErr w:type="spellEnd"/>
      <w:r w:rsidRPr="004A2C61">
        <w:rPr>
          <w:rFonts w:ascii="Times New Roman" w:eastAsia="Times New Roman" w:hAnsi="Times New Roman" w:cs="Times New Roman"/>
          <w:b/>
          <w:i/>
          <w:color w:val="FF0000"/>
          <w:sz w:val="24"/>
          <w:szCs w:val="24"/>
        </w:rPr>
        <w:t>» по корректировке бизнес-процесса (при необходимости).</w:t>
      </w:r>
    </w:p>
    <w:p w14:paraId="6C243D0A"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расчет фактического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Группе ежеквартально в срок до 25 числа месяца, следующего за отчетным кварталом, на основании ежемесячной отчетности Бизнесов/Организаций.</w:t>
      </w:r>
    </w:p>
    <w:p w14:paraId="4546A5B0"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расчет фактического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Группы в срок до 5 февраля года, следующего за отчетным.</w:t>
      </w:r>
    </w:p>
    <w:p w14:paraId="424F30EC"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Бизнесам/Организациям</w:t>
      </w:r>
    </w:p>
    <w:p w14:paraId="73149B5B"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Ответственные работники осуществляют подготовку и предоставление в ДОТ отчетности до 23 числа месяца, следующего за отчетным периодом:</w:t>
      </w:r>
    </w:p>
    <w:tbl>
      <w:tblPr>
        <w:tblStyle w:val="12"/>
        <w:tblW w:w="0" w:type="auto"/>
        <w:tblLook w:val="04A0" w:firstRow="1" w:lastRow="0" w:firstColumn="1" w:lastColumn="0" w:noHBand="0" w:noVBand="1"/>
      </w:tblPr>
      <w:tblGrid>
        <w:gridCol w:w="550"/>
        <w:gridCol w:w="1956"/>
        <w:gridCol w:w="3181"/>
        <w:gridCol w:w="3657"/>
      </w:tblGrid>
      <w:tr w:rsidR="004A2C61" w:rsidRPr="004A2C61" w14:paraId="23EB2C71" w14:textId="77777777" w:rsidTr="006C3BAB">
        <w:tc>
          <w:tcPr>
            <w:tcW w:w="540" w:type="dxa"/>
            <w:vAlign w:val="center"/>
          </w:tcPr>
          <w:p w14:paraId="7898F927"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 п/п</w:t>
            </w:r>
          </w:p>
        </w:tc>
        <w:tc>
          <w:tcPr>
            <w:tcW w:w="1929" w:type="dxa"/>
            <w:vAlign w:val="center"/>
          </w:tcPr>
          <w:p w14:paraId="1F9B3A31"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proofErr w:type="spellStart"/>
            <w:r w:rsidRPr="004A2C61">
              <w:rPr>
                <w:rFonts w:ascii="Times New Roman" w:hAnsi="Times New Roman"/>
                <w:b/>
                <w:i/>
                <w:color w:val="FF0000"/>
                <w:sz w:val="24"/>
                <w:szCs w:val="24"/>
              </w:rPr>
              <w:t>Наименование</w:t>
            </w:r>
            <w:proofErr w:type="spellEnd"/>
            <w:r w:rsidRPr="004A2C61">
              <w:rPr>
                <w:rFonts w:ascii="Times New Roman" w:hAnsi="Times New Roman"/>
                <w:b/>
                <w:i/>
                <w:color w:val="FF0000"/>
                <w:sz w:val="24"/>
                <w:szCs w:val="24"/>
              </w:rPr>
              <w:t xml:space="preserve"> </w:t>
            </w:r>
            <w:proofErr w:type="spellStart"/>
            <w:r w:rsidRPr="004A2C61">
              <w:rPr>
                <w:rFonts w:ascii="Times New Roman" w:hAnsi="Times New Roman"/>
                <w:b/>
                <w:i/>
                <w:color w:val="FF0000"/>
                <w:sz w:val="24"/>
                <w:szCs w:val="24"/>
              </w:rPr>
              <w:t>показателя</w:t>
            </w:r>
            <w:proofErr w:type="spellEnd"/>
          </w:p>
        </w:tc>
        <w:tc>
          <w:tcPr>
            <w:tcW w:w="3196" w:type="dxa"/>
            <w:vAlign w:val="center"/>
          </w:tcPr>
          <w:p w14:paraId="2114285E"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Бизнес/Организация входит в структуру сбора отчетности по охране труда в соответствии с Регламентом</w:t>
            </w:r>
          </w:p>
        </w:tc>
        <w:tc>
          <w:tcPr>
            <w:tcW w:w="3680" w:type="dxa"/>
            <w:vAlign w:val="center"/>
          </w:tcPr>
          <w:p w14:paraId="1D5D6B5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Бизнес/Организация не входит в структуру сбора отчетности по охране труда в соответствии с Регламентом</w:t>
            </w:r>
          </w:p>
        </w:tc>
      </w:tr>
      <w:tr w:rsidR="004A2C61" w:rsidRPr="004A2C61" w14:paraId="2D2F8CD8" w14:textId="77777777" w:rsidTr="006C3BAB">
        <w:tc>
          <w:tcPr>
            <w:tcW w:w="540" w:type="dxa"/>
            <w:vAlign w:val="center"/>
          </w:tcPr>
          <w:p w14:paraId="1014A400"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lang w:val="ru-RU"/>
              </w:rPr>
            </w:pPr>
          </w:p>
        </w:tc>
        <w:tc>
          <w:tcPr>
            <w:tcW w:w="1929" w:type="dxa"/>
            <w:vAlign w:val="center"/>
          </w:tcPr>
          <w:p w14:paraId="02E44947"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proofErr w:type="spellStart"/>
            <w:r w:rsidRPr="004A2C61">
              <w:rPr>
                <w:rFonts w:ascii="Times New Roman" w:hAnsi="Times New Roman"/>
                <w:b/>
                <w:i/>
                <w:color w:val="FF0000"/>
                <w:sz w:val="24"/>
                <w:szCs w:val="24"/>
              </w:rPr>
              <w:t>Форма</w:t>
            </w:r>
            <w:proofErr w:type="spellEnd"/>
            <w:r w:rsidRPr="004A2C61">
              <w:rPr>
                <w:rFonts w:ascii="Times New Roman" w:hAnsi="Times New Roman"/>
                <w:b/>
                <w:i/>
                <w:color w:val="FF0000"/>
                <w:sz w:val="24"/>
                <w:szCs w:val="24"/>
              </w:rPr>
              <w:t xml:space="preserve"> и </w:t>
            </w:r>
            <w:proofErr w:type="spellStart"/>
            <w:r w:rsidRPr="004A2C61">
              <w:rPr>
                <w:rFonts w:ascii="Times New Roman" w:hAnsi="Times New Roman"/>
                <w:b/>
                <w:i/>
                <w:color w:val="FF0000"/>
                <w:sz w:val="24"/>
                <w:szCs w:val="24"/>
              </w:rPr>
              <w:t>объем</w:t>
            </w:r>
            <w:proofErr w:type="spellEnd"/>
            <w:r w:rsidRPr="004A2C61">
              <w:rPr>
                <w:rFonts w:ascii="Times New Roman" w:hAnsi="Times New Roman"/>
                <w:b/>
                <w:i/>
                <w:color w:val="FF0000"/>
                <w:sz w:val="24"/>
                <w:szCs w:val="24"/>
              </w:rPr>
              <w:t xml:space="preserve"> </w:t>
            </w:r>
            <w:proofErr w:type="spellStart"/>
            <w:r w:rsidRPr="004A2C61">
              <w:rPr>
                <w:rFonts w:ascii="Times New Roman" w:hAnsi="Times New Roman"/>
                <w:b/>
                <w:i/>
                <w:color w:val="FF0000"/>
                <w:sz w:val="24"/>
                <w:szCs w:val="24"/>
              </w:rPr>
              <w:t>предоставления</w:t>
            </w:r>
            <w:proofErr w:type="spellEnd"/>
          </w:p>
        </w:tc>
        <w:tc>
          <w:tcPr>
            <w:tcW w:w="3196" w:type="dxa"/>
            <w:vAlign w:val="center"/>
          </w:tcPr>
          <w:p w14:paraId="0ADBE1E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 xml:space="preserve">В </w:t>
            </w:r>
            <w:proofErr w:type="spellStart"/>
            <w:r w:rsidRPr="004A2C61">
              <w:rPr>
                <w:rFonts w:ascii="Times New Roman" w:hAnsi="Times New Roman"/>
                <w:b/>
                <w:i/>
                <w:color w:val="FF0000"/>
                <w:sz w:val="24"/>
                <w:szCs w:val="24"/>
              </w:rPr>
              <w:t>соответствии</w:t>
            </w:r>
            <w:proofErr w:type="spellEnd"/>
            <w:r w:rsidRPr="004A2C61">
              <w:rPr>
                <w:rFonts w:ascii="Times New Roman" w:hAnsi="Times New Roman"/>
                <w:b/>
                <w:i/>
                <w:color w:val="FF0000"/>
                <w:sz w:val="24"/>
                <w:szCs w:val="24"/>
              </w:rPr>
              <w:t xml:space="preserve"> с </w:t>
            </w:r>
            <w:proofErr w:type="spellStart"/>
            <w:r w:rsidRPr="004A2C61">
              <w:rPr>
                <w:rFonts w:ascii="Times New Roman" w:hAnsi="Times New Roman"/>
                <w:b/>
                <w:i/>
                <w:color w:val="FF0000"/>
                <w:sz w:val="24"/>
                <w:szCs w:val="24"/>
              </w:rPr>
              <w:t>Регламентом</w:t>
            </w:r>
            <w:proofErr w:type="spellEnd"/>
          </w:p>
        </w:tc>
        <w:tc>
          <w:tcPr>
            <w:tcW w:w="3680" w:type="dxa"/>
            <w:vAlign w:val="center"/>
          </w:tcPr>
          <w:p w14:paraId="3075AB0B"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 xml:space="preserve">В </w:t>
            </w:r>
            <w:proofErr w:type="spellStart"/>
            <w:r w:rsidRPr="004A2C61">
              <w:rPr>
                <w:rFonts w:ascii="Times New Roman" w:hAnsi="Times New Roman"/>
                <w:b/>
                <w:i/>
                <w:color w:val="FF0000"/>
                <w:sz w:val="24"/>
                <w:szCs w:val="24"/>
              </w:rPr>
              <w:t>соответствии</w:t>
            </w:r>
            <w:proofErr w:type="spellEnd"/>
            <w:r w:rsidRPr="004A2C61">
              <w:rPr>
                <w:rFonts w:ascii="Times New Roman" w:hAnsi="Times New Roman"/>
                <w:b/>
                <w:i/>
                <w:color w:val="FF0000"/>
                <w:sz w:val="24"/>
                <w:szCs w:val="24"/>
              </w:rPr>
              <w:t xml:space="preserve"> с </w:t>
            </w:r>
            <w:proofErr w:type="spellStart"/>
            <w:r w:rsidRPr="004A2C61">
              <w:rPr>
                <w:rFonts w:ascii="Times New Roman" w:hAnsi="Times New Roman"/>
                <w:b/>
                <w:i/>
                <w:color w:val="FF0000"/>
                <w:sz w:val="24"/>
                <w:szCs w:val="24"/>
              </w:rPr>
              <w:t>табл</w:t>
            </w:r>
            <w:proofErr w:type="spellEnd"/>
            <w:r w:rsidRPr="004A2C61">
              <w:rPr>
                <w:rFonts w:ascii="Times New Roman" w:hAnsi="Times New Roman"/>
                <w:b/>
                <w:i/>
                <w:color w:val="FF0000"/>
                <w:sz w:val="24"/>
                <w:szCs w:val="24"/>
              </w:rPr>
              <w:t>. 1</w:t>
            </w:r>
          </w:p>
        </w:tc>
      </w:tr>
      <w:tr w:rsidR="004A2C61" w:rsidRPr="004A2C61" w14:paraId="3BA89BFE" w14:textId="77777777" w:rsidTr="006C3BAB">
        <w:tc>
          <w:tcPr>
            <w:tcW w:w="540" w:type="dxa"/>
            <w:vAlign w:val="center"/>
          </w:tcPr>
          <w:p w14:paraId="143B0C7B"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385A89E3"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proofErr w:type="spellStart"/>
            <w:r w:rsidRPr="004A2C61">
              <w:rPr>
                <w:rFonts w:ascii="Times New Roman" w:hAnsi="Times New Roman"/>
                <w:b/>
                <w:i/>
                <w:color w:val="FF0000"/>
                <w:sz w:val="24"/>
                <w:szCs w:val="24"/>
              </w:rPr>
              <w:t>Уровень</w:t>
            </w:r>
            <w:proofErr w:type="spellEnd"/>
            <w:r w:rsidRPr="004A2C61">
              <w:rPr>
                <w:rFonts w:ascii="Times New Roman" w:hAnsi="Times New Roman"/>
                <w:b/>
                <w:i/>
                <w:color w:val="FF0000"/>
                <w:sz w:val="24"/>
                <w:szCs w:val="24"/>
              </w:rPr>
              <w:t xml:space="preserve"> </w:t>
            </w:r>
            <w:proofErr w:type="spellStart"/>
            <w:r w:rsidRPr="004A2C61">
              <w:rPr>
                <w:rFonts w:ascii="Times New Roman" w:hAnsi="Times New Roman"/>
                <w:b/>
                <w:i/>
                <w:color w:val="FF0000"/>
                <w:sz w:val="24"/>
                <w:szCs w:val="24"/>
              </w:rPr>
              <w:t>детализации</w:t>
            </w:r>
            <w:proofErr w:type="spellEnd"/>
          </w:p>
        </w:tc>
        <w:tc>
          <w:tcPr>
            <w:tcW w:w="0" w:type="auto"/>
            <w:gridSpan w:val="2"/>
            <w:vAlign w:val="center"/>
          </w:tcPr>
          <w:p w14:paraId="04689855"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Организация</w:t>
            </w:r>
          </w:p>
        </w:tc>
      </w:tr>
      <w:tr w:rsidR="004A2C61" w:rsidRPr="004A2C61" w14:paraId="53139130" w14:textId="77777777" w:rsidTr="006C3BAB">
        <w:tc>
          <w:tcPr>
            <w:tcW w:w="540" w:type="dxa"/>
            <w:vAlign w:val="center"/>
          </w:tcPr>
          <w:p w14:paraId="4E753212"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010EAB5E"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proofErr w:type="spellStart"/>
            <w:r w:rsidRPr="004A2C61">
              <w:rPr>
                <w:rFonts w:ascii="Times New Roman" w:hAnsi="Times New Roman"/>
                <w:b/>
                <w:i/>
                <w:color w:val="FF0000"/>
                <w:sz w:val="24"/>
                <w:szCs w:val="24"/>
              </w:rPr>
              <w:t>Периодичность</w:t>
            </w:r>
            <w:proofErr w:type="spellEnd"/>
            <w:r w:rsidRPr="004A2C61">
              <w:rPr>
                <w:rFonts w:ascii="Times New Roman" w:hAnsi="Times New Roman"/>
                <w:b/>
                <w:i/>
                <w:color w:val="FF0000"/>
                <w:sz w:val="24"/>
                <w:szCs w:val="24"/>
              </w:rPr>
              <w:t xml:space="preserve"> </w:t>
            </w:r>
            <w:proofErr w:type="spellStart"/>
            <w:r w:rsidRPr="004A2C61">
              <w:rPr>
                <w:rFonts w:ascii="Times New Roman" w:hAnsi="Times New Roman"/>
                <w:b/>
                <w:i/>
                <w:color w:val="FF0000"/>
                <w:sz w:val="24"/>
                <w:szCs w:val="24"/>
              </w:rPr>
              <w:lastRenderedPageBreak/>
              <w:t>представления</w:t>
            </w:r>
            <w:proofErr w:type="spellEnd"/>
          </w:p>
        </w:tc>
        <w:tc>
          <w:tcPr>
            <w:tcW w:w="3196" w:type="dxa"/>
            <w:vAlign w:val="center"/>
          </w:tcPr>
          <w:p w14:paraId="2AD0EBE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proofErr w:type="spellStart"/>
            <w:r w:rsidRPr="004A2C61">
              <w:rPr>
                <w:rFonts w:ascii="Times New Roman" w:hAnsi="Times New Roman"/>
                <w:b/>
                <w:i/>
                <w:color w:val="FF0000"/>
                <w:sz w:val="24"/>
                <w:szCs w:val="24"/>
              </w:rPr>
              <w:lastRenderedPageBreak/>
              <w:t>Ежемесячно</w:t>
            </w:r>
            <w:proofErr w:type="spellEnd"/>
          </w:p>
        </w:tc>
        <w:tc>
          <w:tcPr>
            <w:tcW w:w="3680" w:type="dxa"/>
            <w:vAlign w:val="center"/>
          </w:tcPr>
          <w:p w14:paraId="2BF78E1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proofErr w:type="spellStart"/>
            <w:r w:rsidRPr="004A2C61">
              <w:rPr>
                <w:rFonts w:ascii="Times New Roman" w:hAnsi="Times New Roman"/>
                <w:b/>
                <w:i/>
                <w:color w:val="FF0000"/>
                <w:sz w:val="24"/>
                <w:szCs w:val="24"/>
              </w:rPr>
              <w:t>Ежеквартально</w:t>
            </w:r>
            <w:proofErr w:type="spellEnd"/>
          </w:p>
        </w:tc>
      </w:tr>
      <w:tr w:rsidR="004A2C61" w:rsidRPr="004A2C61" w14:paraId="5339512F" w14:textId="77777777" w:rsidTr="006C3BAB">
        <w:tc>
          <w:tcPr>
            <w:tcW w:w="540" w:type="dxa"/>
            <w:vAlign w:val="center"/>
          </w:tcPr>
          <w:p w14:paraId="30B5CBCC"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49581BBD"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proofErr w:type="spellStart"/>
            <w:r w:rsidRPr="004A2C61">
              <w:rPr>
                <w:rFonts w:ascii="Times New Roman" w:hAnsi="Times New Roman"/>
                <w:b/>
                <w:i/>
                <w:color w:val="FF0000"/>
                <w:sz w:val="24"/>
                <w:szCs w:val="24"/>
              </w:rPr>
              <w:t>Порядок</w:t>
            </w:r>
            <w:proofErr w:type="spellEnd"/>
            <w:r w:rsidRPr="004A2C61">
              <w:rPr>
                <w:rFonts w:ascii="Times New Roman" w:hAnsi="Times New Roman"/>
                <w:b/>
                <w:i/>
                <w:color w:val="FF0000"/>
                <w:sz w:val="24"/>
                <w:szCs w:val="24"/>
              </w:rPr>
              <w:t xml:space="preserve"> </w:t>
            </w:r>
            <w:proofErr w:type="spellStart"/>
            <w:r w:rsidRPr="004A2C61">
              <w:rPr>
                <w:rFonts w:ascii="Times New Roman" w:hAnsi="Times New Roman"/>
                <w:b/>
                <w:i/>
                <w:color w:val="FF0000"/>
                <w:sz w:val="24"/>
                <w:szCs w:val="24"/>
              </w:rPr>
              <w:t>представления</w:t>
            </w:r>
            <w:proofErr w:type="spellEnd"/>
          </w:p>
        </w:tc>
        <w:tc>
          <w:tcPr>
            <w:tcW w:w="3196" w:type="dxa"/>
            <w:vAlign w:val="center"/>
          </w:tcPr>
          <w:p w14:paraId="542CF83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В действующем порядке сбора в соответствии с Регламентом</w:t>
            </w:r>
          </w:p>
        </w:tc>
        <w:tc>
          <w:tcPr>
            <w:tcW w:w="3680" w:type="dxa"/>
            <w:vAlign w:val="center"/>
          </w:tcPr>
          <w:p w14:paraId="5C3AB4D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На электронную почту менеджера аналитического отдела ДОТ или в ином порядке, установленном ДОТ</w:t>
            </w:r>
          </w:p>
        </w:tc>
      </w:tr>
    </w:tbl>
    <w:p w14:paraId="58EC5C2D"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Style w:val="12"/>
        <w:tblW w:w="0" w:type="auto"/>
        <w:tblLook w:val="04A0" w:firstRow="1" w:lastRow="0" w:firstColumn="1" w:lastColumn="0" w:noHBand="0" w:noVBand="1"/>
      </w:tblPr>
      <w:tblGrid>
        <w:gridCol w:w="1782"/>
        <w:gridCol w:w="1278"/>
        <w:gridCol w:w="1259"/>
        <w:gridCol w:w="1244"/>
        <w:gridCol w:w="1278"/>
        <w:gridCol w:w="1259"/>
        <w:gridCol w:w="1244"/>
      </w:tblGrid>
      <w:tr w:rsidR="004A2C61" w:rsidRPr="004A2C61" w14:paraId="7C915607" w14:textId="77777777" w:rsidTr="006C3BAB">
        <w:tc>
          <w:tcPr>
            <w:tcW w:w="1335" w:type="dxa"/>
            <w:vMerge w:val="restart"/>
            <w:vAlign w:val="center"/>
          </w:tcPr>
          <w:p w14:paraId="7E991DF5"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proofErr w:type="spellStart"/>
            <w:r w:rsidRPr="004A2C61">
              <w:rPr>
                <w:rFonts w:ascii="Times New Roman" w:hAnsi="Times New Roman"/>
                <w:b/>
                <w:i/>
                <w:color w:val="FF0000"/>
                <w:sz w:val="24"/>
                <w:szCs w:val="24"/>
              </w:rPr>
              <w:t>Наименование</w:t>
            </w:r>
            <w:proofErr w:type="spellEnd"/>
            <w:r w:rsidRPr="004A2C61">
              <w:rPr>
                <w:rFonts w:ascii="Times New Roman" w:hAnsi="Times New Roman"/>
                <w:b/>
                <w:i/>
                <w:color w:val="FF0000"/>
                <w:sz w:val="24"/>
                <w:szCs w:val="24"/>
              </w:rPr>
              <w:t xml:space="preserve"> </w:t>
            </w:r>
            <w:proofErr w:type="spellStart"/>
            <w:r w:rsidRPr="004A2C61">
              <w:rPr>
                <w:rFonts w:ascii="Times New Roman" w:hAnsi="Times New Roman"/>
                <w:b/>
                <w:i/>
                <w:color w:val="FF0000"/>
                <w:sz w:val="24"/>
                <w:szCs w:val="24"/>
              </w:rPr>
              <w:t>юр</w:t>
            </w:r>
            <w:proofErr w:type="spellEnd"/>
            <w:r w:rsidRPr="004A2C61">
              <w:rPr>
                <w:rFonts w:ascii="Times New Roman" w:hAnsi="Times New Roman"/>
                <w:b/>
                <w:i/>
                <w:color w:val="FF0000"/>
                <w:sz w:val="24"/>
                <w:szCs w:val="24"/>
              </w:rPr>
              <w:t xml:space="preserve">. </w:t>
            </w:r>
            <w:proofErr w:type="spellStart"/>
            <w:r w:rsidRPr="004A2C61">
              <w:rPr>
                <w:rFonts w:ascii="Times New Roman" w:hAnsi="Times New Roman"/>
                <w:b/>
                <w:i/>
                <w:color w:val="FF0000"/>
                <w:sz w:val="24"/>
                <w:szCs w:val="24"/>
              </w:rPr>
              <w:t>лица</w:t>
            </w:r>
            <w:proofErr w:type="spellEnd"/>
          </w:p>
        </w:tc>
        <w:tc>
          <w:tcPr>
            <w:tcW w:w="4005" w:type="dxa"/>
            <w:gridSpan w:val="3"/>
            <w:vAlign w:val="center"/>
          </w:tcPr>
          <w:p w14:paraId="531F4A9F"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proofErr w:type="spellStart"/>
            <w:r w:rsidRPr="004A2C61">
              <w:rPr>
                <w:rFonts w:ascii="Times New Roman" w:hAnsi="Times New Roman"/>
                <w:b/>
                <w:i/>
                <w:color w:val="FF0000"/>
                <w:sz w:val="24"/>
                <w:szCs w:val="24"/>
              </w:rPr>
              <w:t>Сотрудник</w:t>
            </w:r>
            <w:proofErr w:type="spellEnd"/>
          </w:p>
        </w:tc>
        <w:tc>
          <w:tcPr>
            <w:tcW w:w="4005" w:type="dxa"/>
            <w:gridSpan w:val="3"/>
            <w:vAlign w:val="center"/>
          </w:tcPr>
          <w:p w14:paraId="727E9119"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proofErr w:type="spellStart"/>
            <w:r w:rsidRPr="004A2C61">
              <w:rPr>
                <w:rFonts w:ascii="Times New Roman" w:hAnsi="Times New Roman"/>
                <w:b/>
                <w:i/>
                <w:color w:val="FF0000"/>
                <w:sz w:val="24"/>
                <w:szCs w:val="24"/>
              </w:rPr>
              <w:t>Подрядчик</w:t>
            </w:r>
            <w:proofErr w:type="spellEnd"/>
          </w:p>
        </w:tc>
      </w:tr>
      <w:tr w:rsidR="004A2C61" w:rsidRPr="004A2C61" w14:paraId="0B12394A" w14:textId="77777777" w:rsidTr="006C3BAB">
        <w:tc>
          <w:tcPr>
            <w:tcW w:w="1335" w:type="dxa"/>
            <w:vMerge/>
            <w:vAlign w:val="center"/>
          </w:tcPr>
          <w:p w14:paraId="6E9E44C0"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p>
        </w:tc>
        <w:tc>
          <w:tcPr>
            <w:tcW w:w="1335" w:type="dxa"/>
            <w:vAlign w:val="center"/>
          </w:tcPr>
          <w:p w14:paraId="48C05D7B"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ФЧЧ</w:t>
            </w:r>
          </w:p>
        </w:tc>
        <w:tc>
          <w:tcPr>
            <w:tcW w:w="1335" w:type="dxa"/>
            <w:vAlign w:val="center"/>
          </w:tcPr>
          <w:p w14:paraId="16CF0889"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LTI</w:t>
            </w:r>
          </w:p>
        </w:tc>
        <w:tc>
          <w:tcPr>
            <w:tcW w:w="1335" w:type="dxa"/>
            <w:vAlign w:val="center"/>
          </w:tcPr>
          <w:p w14:paraId="1F8722DF"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F</w:t>
            </w:r>
          </w:p>
        </w:tc>
        <w:tc>
          <w:tcPr>
            <w:tcW w:w="1335" w:type="dxa"/>
            <w:vAlign w:val="center"/>
          </w:tcPr>
          <w:p w14:paraId="1E519A35"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ФЧЧ</w:t>
            </w:r>
          </w:p>
        </w:tc>
        <w:tc>
          <w:tcPr>
            <w:tcW w:w="1335" w:type="dxa"/>
            <w:vAlign w:val="center"/>
          </w:tcPr>
          <w:p w14:paraId="3B95AAE3"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LTI</w:t>
            </w:r>
          </w:p>
        </w:tc>
        <w:tc>
          <w:tcPr>
            <w:tcW w:w="1335" w:type="dxa"/>
            <w:vAlign w:val="center"/>
          </w:tcPr>
          <w:p w14:paraId="77C992D0"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F</w:t>
            </w:r>
          </w:p>
        </w:tc>
      </w:tr>
      <w:tr w:rsidR="004A2C61" w:rsidRPr="004A2C61" w14:paraId="3E2D7F09" w14:textId="77777777" w:rsidTr="006C3BAB">
        <w:tc>
          <w:tcPr>
            <w:tcW w:w="1335" w:type="dxa"/>
          </w:tcPr>
          <w:p w14:paraId="552C8BF2"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2901A85E"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3FA4F5B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36743A76"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23F3A2C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54B95575"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6510522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r>
    </w:tbl>
    <w:p w14:paraId="726F4B51"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p w14:paraId="32A95478"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14:paraId="251A44C1" w14:textId="77777777" w:rsidR="004A2C61" w:rsidRPr="004A2C61" w:rsidRDefault="004A2C61" w:rsidP="004A2C61">
      <w:pPr>
        <w:numPr>
          <w:ilvl w:val="0"/>
          <w:numId w:val="37"/>
        </w:numPr>
        <w:spacing w:before="120" w:after="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14:paraId="7BCC6CB0" w14:textId="77777777" w:rsidR="004A2C61" w:rsidRPr="004A2C61" w:rsidRDefault="004A2C61" w:rsidP="004A2C61">
      <w:pPr>
        <w:numPr>
          <w:ilvl w:val="0"/>
          <w:numId w:val="37"/>
        </w:numPr>
        <w:spacing w:before="120" w:after="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w:t>
      </w:r>
      <w:proofErr w:type="spellStart"/>
      <w:r w:rsidRPr="004A2C61">
        <w:rPr>
          <w:rFonts w:ascii="Times New Roman" w:eastAsia="Times New Roman" w:hAnsi="Times New Roman" w:cs="Times New Roman"/>
          <w:b/>
          <w:i/>
          <w:color w:val="FF0000"/>
          <w:sz w:val="24"/>
          <w:szCs w:val="24"/>
        </w:rPr>
        <w:t>ЕвроСибЭнерго</w:t>
      </w:r>
      <w:proofErr w:type="spellEnd"/>
      <w:r w:rsidRPr="004A2C61">
        <w:rPr>
          <w:rFonts w:ascii="Times New Roman" w:eastAsia="Times New Roman" w:hAnsi="Times New Roman" w:cs="Times New Roman"/>
          <w:b/>
          <w:i/>
          <w:color w:val="FF0000"/>
          <w:sz w:val="24"/>
          <w:szCs w:val="24"/>
        </w:rPr>
        <w:t>».</w:t>
      </w:r>
    </w:p>
    <w:p w14:paraId="6C728E33"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tbl>
      <w:tblPr>
        <w:tblW w:w="9146" w:type="dxa"/>
        <w:tblInd w:w="108" w:type="dxa"/>
        <w:tblLook w:val="01E0" w:firstRow="1" w:lastRow="1" w:firstColumn="1" w:lastColumn="1" w:noHBand="0" w:noVBand="0"/>
      </w:tblPr>
      <w:tblGrid>
        <w:gridCol w:w="4395"/>
        <w:gridCol w:w="4751"/>
      </w:tblGrid>
      <w:tr w:rsidR="004A2C61" w:rsidRPr="004A2C61" w14:paraId="2221A5F9" w14:textId="77777777" w:rsidTr="006C3BAB">
        <w:trPr>
          <w:trHeight w:val="1134"/>
        </w:trPr>
        <w:tc>
          <w:tcPr>
            <w:tcW w:w="4395" w:type="dxa"/>
          </w:tcPr>
          <w:p w14:paraId="01C63AE2"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Подрядчик:</w:t>
            </w:r>
          </w:p>
          <w:p w14:paraId="2CCDA96C"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p>
          <w:p w14:paraId="68E96C5A"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___________________/______________/</w:t>
            </w:r>
          </w:p>
        </w:tc>
        <w:tc>
          <w:tcPr>
            <w:tcW w:w="4751" w:type="dxa"/>
          </w:tcPr>
          <w:p w14:paraId="5DEE9A8D"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Заказчик:</w:t>
            </w:r>
          </w:p>
          <w:p w14:paraId="25ABF59B"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p>
          <w:p w14:paraId="50FA01BE"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___________________/______________/</w:t>
            </w:r>
          </w:p>
        </w:tc>
      </w:tr>
    </w:tbl>
    <w:p w14:paraId="238BED38" w14:textId="77777777" w:rsidR="004A2C61" w:rsidRPr="004A2C61" w:rsidRDefault="004A2C61" w:rsidP="004A2C61"/>
    <w:sectPr w:rsidR="004A2C61" w:rsidRPr="004A2C61"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2FD01" w14:textId="77777777" w:rsidR="00BD0F92" w:rsidRDefault="00BD0F92" w:rsidP="00BF32C2">
      <w:r>
        <w:separator/>
      </w:r>
    </w:p>
  </w:endnote>
  <w:endnote w:type="continuationSeparator" w:id="0">
    <w:p w14:paraId="191E9FD4" w14:textId="77777777" w:rsidR="00BD0F92" w:rsidRDefault="00BD0F92" w:rsidP="00BF32C2">
      <w:r>
        <w:continuationSeparator/>
      </w:r>
    </w:p>
  </w:endnote>
  <w:endnote w:type="continuationNotice" w:id="1">
    <w:p w14:paraId="0A3D1A2C" w14:textId="77777777" w:rsidR="00BD0F92" w:rsidRDefault="00BD0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4A0636" w:rsidRPr="003F011C" w:rsidRDefault="004A0636"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6E0FBB6E" w:rsidR="004A0636" w:rsidRPr="00406C29" w:rsidRDefault="004A0636"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884B80">
      <w:rPr>
        <w:rFonts w:ascii="Times New Roman" w:hAnsi="Times New Roman" w:cs="Times New Roman"/>
        <w:noProof/>
      </w:rPr>
      <w:t>86</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D37AB" w14:textId="77777777" w:rsidR="00BD0F92" w:rsidRDefault="00BD0F92" w:rsidP="00BF32C2">
      <w:r>
        <w:separator/>
      </w:r>
    </w:p>
  </w:footnote>
  <w:footnote w:type="continuationSeparator" w:id="0">
    <w:p w14:paraId="3E701EBC" w14:textId="77777777" w:rsidR="00BD0F92" w:rsidRDefault="00BD0F92" w:rsidP="00BF32C2">
      <w:r>
        <w:continuationSeparator/>
      </w:r>
    </w:p>
  </w:footnote>
  <w:footnote w:type="continuationNotice" w:id="1">
    <w:p w14:paraId="3EC2C41C" w14:textId="77777777" w:rsidR="00BD0F92" w:rsidRDefault="00BD0F92"/>
  </w:footnote>
  <w:footnote w:id="2">
    <w:p w14:paraId="7ECBFFA0" w14:textId="0026BCAF" w:rsidR="004A0636" w:rsidRPr="00F75B61" w:rsidRDefault="004A063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Комментарий: по Объекту недвижимости рекомендуется в любом случае указывать кадастровый номер, площадь и адрес объекта недвижимости, по которому будут осуществляться Работы. Могут быть иные </w:t>
      </w:r>
      <w:r w:rsidRPr="00F75B61">
        <w:rPr>
          <w:rFonts w:ascii="Times New Roman" w:hAnsi="Times New Roman" w:cs="Times New Roman"/>
          <w:b/>
          <w:color w:val="C00000"/>
        </w:rPr>
        <w:t>дополнительные</w:t>
      </w:r>
      <w:r w:rsidRPr="00F75B61">
        <w:rPr>
          <w:rFonts w:ascii="Times New Roman" w:hAnsi="Times New Roman" w:cs="Times New Roman"/>
          <w:color w:val="C00000"/>
        </w:rPr>
        <w:t xml:space="preserve"> идентифицирующие признаки (</w:t>
      </w:r>
      <w:proofErr w:type="gramStart"/>
      <w:r w:rsidRPr="00F75B61">
        <w:rPr>
          <w:rFonts w:ascii="Times New Roman" w:hAnsi="Times New Roman" w:cs="Times New Roman"/>
          <w:color w:val="C00000"/>
        </w:rPr>
        <w:t>например</w:t>
      </w:r>
      <w:proofErr w:type="gramEnd"/>
      <w:r w:rsidRPr="00F75B61">
        <w:rPr>
          <w:rFonts w:ascii="Times New Roman" w:hAnsi="Times New Roman" w:cs="Times New Roman"/>
          <w:color w:val="C00000"/>
        </w:rPr>
        <w:t>: «котел, инвентарный номер __, расположенный в объекте с кадастровым номером __» и далее по тексту). Чтобы не требовалось менять Договор – можно определить Объект в отдельном приложении.</w:t>
      </w:r>
    </w:p>
  </w:footnote>
  <w:footnote w:id="3">
    <w:p w14:paraId="79BE214A" w14:textId="69214077" w:rsidR="004A0636" w:rsidRPr="00F75B61" w:rsidRDefault="004A0636">
      <w:pPr>
        <w:pStyle w:val="a8"/>
        <w:rPr>
          <w:rFonts w:ascii="Times New Roman" w:hAnsi="Times New Roman" w:cs="Times New Roman"/>
        </w:rPr>
      </w:pPr>
      <w:r w:rsidRPr="00F75B61">
        <w:rPr>
          <w:rStyle w:val="aa"/>
          <w:rFonts w:ascii="Times New Roman" w:hAnsi="Times New Roman" w:cs="Times New Roman"/>
        </w:rPr>
        <w:footnoteRef/>
      </w:r>
      <w:r w:rsidRPr="00F75B61">
        <w:rPr>
          <w:rFonts w:ascii="Times New Roman" w:hAnsi="Times New Roman" w:cs="Times New Roman"/>
          <w:color w:val="C00000"/>
        </w:rPr>
        <w:t>Комментарий: Выбрать один вариант.</w:t>
      </w:r>
    </w:p>
  </w:footnote>
  <w:footnote w:id="4">
    <w:p w14:paraId="2BDA8E4C" w14:textId="77777777" w:rsidR="004A0636" w:rsidRPr="00F75B61" w:rsidRDefault="004A063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Комментарий: Выбрать один вариант в зависимости от порядка приемки Работ: помесячно или поэтапно.</w:t>
      </w:r>
    </w:p>
  </w:footnote>
  <w:footnote w:id="5">
    <w:p w14:paraId="5F06FB89" w14:textId="77777777" w:rsidR="004A0636" w:rsidRPr="00F75B61" w:rsidRDefault="004A063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Обращаем ваше внимание на то, что ответственность сторон </w:t>
      </w:r>
      <w:proofErr w:type="spellStart"/>
      <w:r w:rsidRPr="00F75B61">
        <w:rPr>
          <w:rFonts w:ascii="Times New Roman" w:hAnsi="Times New Roman" w:cs="Times New Roman"/>
          <w:color w:val="C00000"/>
        </w:rPr>
        <w:t>несбалансирована</w:t>
      </w:r>
      <w:proofErr w:type="spellEnd"/>
      <w:r w:rsidRPr="00F75B61">
        <w:rPr>
          <w:rFonts w:ascii="Times New Roman" w:hAnsi="Times New Roman" w:cs="Times New Roman"/>
          <w:color w:val="C00000"/>
        </w:rPr>
        <w:t>.</w:t>
      </w:r>
    </w:p>
  </w:footnote>
  <w:footnote w:id="6">
    <w:p w14:paraId="29EC92C8" w14:textId="3BB30C98" w:rsidR="004A0636" w:rsidRPr="00F75B61" w:rsidRDefault="004A063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Комментарий: Редакцию данного раздела привести в соответствие с условиями закупочной документации, если будет предусмотрен иной порядок</w:t>
      </w:r>
      <w:r w:rsidRPr="00F75B61">
        <w:rPr>
          <w:rFonts w:ascii="Times New Roman" w:hAnsi="Times New Roman" w:cs="Times New Roman"/>
          <w:i/>
          <w:color w:val="C00000"/>
        </w:rPr>
        <w:t>.</w:t>
      </w:r>
    </w:p>
  </w:footnote>
  <w:footnote w:id="7">
    <w:p w14:paraId="73C7DE97" w14:textId="5EF6F2A4" w:rsidR="004A0636" w:rsidRPr="00F75B61" w:rsidRDefault="004A063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Включить раздел, если по условиям закупочной процедуры необходимо выполнение авторского надзора.</w:t>
      </w:r>
    </w:p>
  </w:footnote>
  <w:footnote w:id="8">
    <w:p w14:paraId="55B34230" w14:textId="42C76C19" w:rsidR="004A0636" w:rsidRPr="00F75B61" w:rsidDel="005821A3" w:rsidRDefault="004A0636" w:rsidP="005900E0">
      <w:pPr>
        <w:pStyle w:val="a8"/>
        <w:jc w:val="both"/>
        <w:rPr>
          <w:del w:id="152" w:author="EPAM" w:date="2018-04-13T16:20:00Z"/>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В случае выбора этого варианта Цена договора должна учитывать стоимость услуг по авторскому надзору.</w:t>
      </w:r>
    </w:p>
  </w:footnote>
  <w:footnote w:id="9">
    <w:p w14:paraId="2A8E1141" w14:textId="77777777" w:rsidR="004A0636" w:rsidRPr="00F75B61" w:rsidRDefault="004A0636" w:rsidP="005A3588">
      <w:pPr>
        <w:pStyle w:val="a8"/>
        <w:jc w:val="both"/>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10">
    <w:p w14:paraId="259C9899" w14:textId="77777777" w:rsidR="0041703F" w:rsidRPr="0089420A" w:rsidRDefault="0041703F" w:rsidP="0041703F">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w:t>
      </w:r>
      <w:proofErr w:type="spellStart"/>
      <w:r w:rsidRPr="0089420A">
        <w:rPr>
          <w:color w:val="C00000"/>
        </w:rPr>
        <w:t>внутриобъектового</w:t>
      </w:r>
      <w:proofErr w:type="spellEnd"/>
      <w:r w:rsidRPr="0089420A">
        <w:rPr>
          <w:color w:val="C00000"/>
        </w:rPr>
        <w:t xml:space="preserve">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4A0636" w:rsidRPr="00461CF5" w:rsidRDefault="004A0636"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4A0636" w:rsidRPr="00A74043" w:rsidRDefault="004A0636"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4A0636" w:rsidRPr="00406C29" w:rsidRDefault="004A0636"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4A0636" w:rsidRPr="00A74043" w:rsidRDefault="004A063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3"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5"/>
  </w:num>
  <w:num w:numId="2">
    <w:abstractNumId w:val="0"/>
  </w:num>
  <w:num w:numId="3">
    <w:abstractNumId w:val="21"/>
  </w:num>
  <w:num w:numId="4">
    <w:abstractNumId w:val="1"/>
  </w:num>
  <w:num w:numId="5">
    <w:abstractNumId w:val="17"/>
  </w:num>
  <w:num w:numId="6">
    <w:abstractNumId w:val="9"/>
  </w:num>
  <w:num w:numId="7">
    <w:abstractNumId w:val="14"/>
  </w:num>
  <w:num w:numId="8">
    <w:abstractNumId w:val="18"/>
  </w:num>
  <w:num w:numId="9">
    <w:abstractNumId w:val="8"/>
  </w:num>
  <w:num w:numId="10">
    <w:abstractNumId w:val="33"/>
  </w:num>
  <w:num w:numId="11">
    <w:abstractNumId w:val="7"/>
  </w:num>
  <w:num w:numId="12">
    <w:abstractNumId w:val="31"/>
  </w:num>
  <w:num w:numId="13">
    <w:abstractNumId w:val="28"/>
  </w:num>
  <w:num w:numId="14">
    <w:abstractNumId w:val="19"/>
  </w:num>
  <w:num w:numId="15">
    <w:abstractNumId w:val="32"/>
  </w:num>
  <w:num w:numId="16">
    <w:abstractNumId w:val="10"/>
  </w:num>
  <w:num w:numId="17">
    <w:abstractNumId w:val="29"/>
  </w:num>
  <w:num w:numId="18">
    <w:abstractNumId w:val="24"/>
  </w:num>
  <w:num w:numId="19">
    <w:abstractNumId w:val="25"/>
  </w:num>
  <w:num w:numId="20">
    <w:abstractNumId w:val="16"/>
  </w:num>
  <w:num w:numId="21">
    <w:abstractNumId w:val="6"/>
  </w:num>
  <w:num w:numId="22">
    <w:abstractNumId w:val="27"/>
  </w:num>
  <w:num w:numId="23">
    <w:abstractNumId w:val="4"/>
  </w:num>
  <w:num w:numId="24">
    <w:abstractNumId w:val="5"/>
  </w:num>
  <w:num w:numId="25">
    <w:abstractNumId w:val="13"/>
  </w:num>
  <w:num w:numId="26">
    <w:abstractNumId w:val="31"/>
  </w:num>
  <w:num w:numId="27">
    <w:abstractNumId w:val="31"/>
  </w:num>
  <w:num w:numId="28">
    <w:abstractNumId w:val="31"/>
  </w:num>
  <w:num w:numId="29">
    <w:abstractNumId w:val="31"/>
  </w:num>
  <w:num w:numId="30">
    <w:abstractNumId w:val="31"/>
  </w:num>
  <w:num w:numId="31">
    <w:abstractNumId w:val="20"/>
  </w:num>
  <w:num w:numId="32">
    <w:abstractNumId w:val="30"/>
  </w:num>
  <w:num w:numId="33">
    <w:abstractNumId w:val="2"/>
  </w:num>
  <w:num w:numId="34">
    <w:abstractNumId w:val="26"/>
  </w:num>
  <w:num w:numId="35">
    <w:abstractNumId w:val="3"/>
  </w:num>
  <w:num w:numId="36">
    <w:abstractNumId w:val="22"/>
  </w:num>
  <w:num w:numId="37">
    <w:abstractNumId w:val="11"/>
  </w:num>
  <w:num w:numId="38">
    <w:abstractNumId w:val="23"/>
  </w:num>
  <w:num w:numId="39">
    <w:abstractNumId w:val="12"/>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PAM">
    <w15:presenceInfo w15:providerId="None" w15:userId="EP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oNotTrackFormatting/>
  <w:documentProtection w:edit="readOnly" w:formatting="1" w:enforcement="0"/>
  <w:defaultTabStop w:val="709"/>
  <w:doNotShadeFormData/>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4EE7"/>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DBD"/>
    <w:rsid w:val="00691529"/>
    <w:rsid w:val="0069220F"/>
    <w:rsid w:val="006926BD"/>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B80"/>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13BA"/>
    <w:rsid w:val="008E2526"/>
    <w:rsid w:val="008E3247"/>
    <w:rsid w:val="008E3DE5"/>
    <w:rsid w:val="008E422E"/>
    <w:rsid w:val="008E510A"/>
    <w:rsid w:val="008E55F8"/>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4D6"/>
    <w:rsid w:val="009B563E"/>
    <w:rsid w:val="009B69FA"/>
    <w:rsid w:val="009C04CE"/>
    <w:rsid w:val="009C1667"/>
    <w:rsid w:val="009C3A7A"/>
    <w:rsid w:val="009C3C84"/>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53A"/>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kutskenergo.ru/qa/6458.htm"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rkutskenergo.ru/qa/6458.html"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kutskenergo.ru/qa/6458.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WUTACPQVHE7E-1195615845-9976</_dlc_DocId>
    <_dlc_DocIdUrl xmlns="30e719df-8a88-48c9-b375-63b80a03932c">
      <Url>http://uscportal.ie.corp/customers/_layouts/15/DocIdRedir.aspx?ID=WUTACPQVHE7E-1195615845-9976</Url>
      <Description>WUTACPQVHE7E-1195615845-9976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1089C-3C3A-4F29-A9E1-C51AEE1B8E16}">
  <ds:schemaRefs>
    <ds:schemaRef ds:uri="http://purl.org/dc/terms/"/>
    <ds:schemaRef ds:uri="http://purl.org/dc/dcmitype/"/>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30e719df-8a88-48c9-b375-63b80a03932c"/>
  </ds:schemaRefs>
</ds:datastoreItem>
</file>

<file path=customXml/itemProps3.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86</Pages>
  <Words>36299</Words>
  <Characters>206906</Characters>
  <Application>Microsoft Office Word</Application>
  <DocSecurity>0</DocSecurity>
  <Lines>1724</Lines>
  <Paragraphs>485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Pukhovskaya Nataliya</cp:lastModifiedBy>
  <cp:revision>3</cp:revision>
  <dcterms:created xsi:type="dcterms:W3CDTF">2022-03-03T02:18:00Z</dcterms:created>
  <dcterms:modified xsi:type="dcterms:W3CDTF">2022-08-08T10:00:00Z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cabc53df-be49-496c-a748-30d8520b0136</vt:lpwstr>
  </property>
</Properties>
</file>